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47075" w14:textId="77777777" w:rsidR="00B54722" w:rsidRPr="00F44552" w:rsidRDefault="00B54722" w:rsidP="00B54722">
      <w:pPr>
        <w:jc w:val="center"/>
        <w:rPr>
          <w:b/>
          <w:bCs/>
          <w:sz w:val="32"/>
          <w:szCs w:val="32"/>
        </w:rPr>
      </w:pPr>
      <w:r w:rsidRPr="00F44552">
        <w:rPr>
          <w:b/>
          <w:bCs/>
          <w:sz w:val="32"/>
          <w:szCs w:val="32"/>
        </w:rPr>
        <w:t>Smlouva o dílo</w:t>
      </w:r>
    </w:p>
    <w:p w14:paraId="0F1B0E60" w14:textId="5650E179" w:rsidR="00B54722" w:rsidRPr="00F44552" w:rsidRDefault="00B54722" w:rsidP="00B54722">
      <w:pPr>
        <w:pStyle w:val="Zkladntextodsazen2"/>
        <w:ind w:left="284"/>
        <w:jc w:val="center"/>
        <w:rPr>
          <w:lang w:val="cs-CZ"/>
        </w:rPr>
      </w:pPr>
      <w:r w:rsidRPr="00F44552">
        <w:t>Číslo smlouvy objednatele: 20</w:t>
      </w:r>
      <w:r w:rsidR="00663CF0">
        <w:rPr>
          <w:lang w:val="cs-CZ"/>
        </w:rPr>
        <w:t>23</w:t>
      </w:r>
      <w:r w:rsidRPr="00F44552">
        <w:t xml:space="preserve">/ </w:t>
      </w:r>
      <w:r w:rsidRPr="00F44552">
        <w:rPr>
          <w:highlight w:val="yellow"/>
        </w:rPr>
        <w:t>…………</w:t>
      </w:r>
    </w:p>
    <w:p w14:paraId="1C03327F" w14:textId="77777777" w:rsidR="00B54722" w:rsidRPr="00F44552" w:rsidRDefault="00B54722" w:rsidP="00B54722">
      <w:pPr>
        <w:jc w:val="center"/>
      </w:pPr>
    </w:p>
    <w:p w14:paraId="41B4FFC3" w14:textId="6FC1A6AE" w:rsidR="00B54722" w:rsidRPr="00F44552" w:rsidRDefault="00B54722" w:rsidP="00B54722">
      <w:pPr>
        <w:jc w:val="center"/>
        <w:rPr>
          <w:b/>
        </w:rPr>
      </w:pPr>
      <w:r w:rsidRPr="00F44552">
        <w:rPr>
          <w:b/>
        </w:rPr>
        <w:t xml:space="preserve">„Rekonstrukce </w:t>
      </w:r>
      <w:r w:rsidR="00663CF0">
        <w:rPr>
          <w:b/>
        </w:rPr>
        <w:t>ploché střechy v</w:t>
      </w:r>
      <w:r w:rsidRPr="00F44552">
        <w:rPr>
          <w:b/>
        </w:rPr>
        <w:t xml:space="preserve"> ZŠ Jana Wericha, Španielova 1111, Praha 6 - Řepy“</w:t>
      </w:r>
    </w:p>
    <w:p w14:paraId="57C4BC92" w14:textId="77777777" w:rsidR="00B54722" w:rsidRPr="000265DF" w:rsidRDefault="00B54722" w:rsidP="00B54722">
      <w:pPr>
        <w:jc w:val="center"/>
        <w:rPr>
          <w:sz w:val="16"/>
          <w:szCs w:val="16"/>
        </w:rPr>
      </w:pPr>
    </w:p>
    <w:p w14:paraId="318319FC" w14:textId="77777777" w:rsidR="00B54722" w:rsidRPr="00F44552" w:rsidRDefault="00B54722" w:rsidP="00B54722">
      <w:pPr>
        <w:jc w:val="center"/>
      </w:pPr>
      <w:r w:rsidRPr="00F44552">
        <w:t>uzavřená podle § 2586 a násl. zákona č. 89/2012 Sb. Občanského zákoníku v</w:t>
      </w:r>
      <w:r>
        <w:t> </w:t>
      </w:r>
      <w:proofErr w:type="spellStart"/>
      <w:r w:rsidRPr="00F44552">
        <w:t>pl</w:t>
      </w:r>
      <w:proofErr w:type="spellEnd"/>
      <w:r>
        <w:t>.</w:t>
      </w:r>
      <w:r w:rsidRPr="00F44552">
        <w:t xml:space="preserve"> znění</w:t>
      </w:r>
    </w:p>
    <w:p w14:paraId="0D88B66F" w14:textId="77777777" w:rsidR="00B54722" w:rsidRPr="00F44552" w:rsidRDefault="00B54722" w:rsidP="00B54722">
      <w:pPr>
        <w:rPr>
          <w:i/>
          <w:iCs/>
        </w:rPr>
      </w:pPr>
    </w:p>
    <w:p w14:paraId="50CB8AA7" w14:textId="77777777" w:rsidR="00B54722" w:rsidRPr="00F44552" w:rsidRDefault="00B54722" w:rsidP="00B54722">
      <w:pPr>
        <w:jc w:val="center"/>
        <w:rPr>
          <w:b/>
          <w:bCs/>
        </w:rPr>
      </w:pPr>
    </w:p>
    <w:p w14:paraId="2B9309B4" w14:textId="77777777" w:rsidR="00B54722" w:rsidRPr="00F44552" w:rsidRDefault="00B54722" w:rsidP="00B54722">
      <w:pPr>
        <w:numPr>
          <w:ilvl w:val="0"/>
          <w:numId w:val="22"/>
        </w:numPr>
        <w:jc w:val="center"/>
        <w:rPr>
          <w:b/>
          <w:bCs/>
        </w:rPr>
      </w:pPr>
      <w:r w:rsidRPr="00F44552">
        <w:rPr>
          <w:b/>
          <w:bCs/>
        </w:rPr>
        <w:t>Smluvní strany</w:t>
      </w:r>
    </w:p>
    <w:p w14:paraId="42E7FA7C" w14:textId="77777777" w:rsidR="00B54722" w:rsidRPr="00F44552" w:rsidRDefault="00B54722" w:rsidP="00B54722"/>
    <w:p w14:paraId="58813472" w14:textId="77777777" w:rsidR="00B54722" w:rsidRPr="00F44552" w:rsidRDefault="00B54722" w:rsidP="00B54722">
      <w:pPr>
        <w:rPr>
          <w:b/>
          <w:bCs/>
        </w:rPr>
      </w:pPr>
      <w:r w:rsidRPr="00F44552">
        <w:rPr>
          <w:b/>
          <w:bCs/>
        </w:rPr>
        <w:t>Městská část Praha 17</w:t>
      </w:r>
    </w:p>
    <w:p w14:paraId="6FC5EB9A" w14:textId="7C7979D1" w:rsidR="00B54722" w:rsidRPr="00F44552" w:rsidRDefault="00B54722" w:rsidP="00B54722">
      <w:pPr>
        <w:rPr>
          <w:b/>
          <w:bCs/>
        </w:rPr>
      </w:pPr>
      <w:r w:rsidRPr="00F44552">
        <w:t>se sídlem:</w:t>
      </w:r>
      <w:r w:rsidRPr="00F44552">
        <w:rPr>
          <w:b/>
          <w:bCs/>
        </w:rPr>
        <w:t xml:space="preserve"> </w:t>
      </w:r>
      <w:r w:rsidRPr="00F44552">
        <w:t>Žalanského č.p. 291/</w:t>
      </w:r>
      <w:proofErr w:type="gramStart"/>
      <w:r w:rsidRPr="00F44552">
        <w:t>12b</w:t>
      </w:r>
      <w:proofErr w:type="gramEnd"/>
      <w:r w:rsidRPr="00F44552">
        <w:t xml:space="preserve">, 163 02 Praha 6 </w:t>
      </w:r>
    </w:p>
    <w:p w14:paraId="16EC6C42" w14:textId="77777777" w:rsidR="00B54722" w:rsidRPr="00F44552" w:rsidRDefault="00B54722" w:rsidP="00B54722">
      <w:r w:rsidRPr="00F44552">
        <w:t>zastoupená ve věcech podpisu této smlouvy:</w:t>
      </w:r>
    </w:p>
    <w:p w14:paraId="0701D674" w14:textId="2CB0249E" w:rsidR="00B54722" w:rsidRPr="00F44552" w:rsidRDefault="00B54722" w:rsidP="00B54722">
      <w:pPr>
        <w:rPr>
          <w:bCs/>
          <w:i/>
        </w:rPr>
      </w:pPr>
      <w:r w:rsidRPr="00F44552">
        <w:rPr>
          <w:bCs/>
          <w:i/>
        </w:rPr>
        <w:t xml:space="preserve">Mgr. </w:t>
      </w:r>
      <w:r w:rsidR="00663CF0">
        <w:rPr>
          <w:bCs/>
          <w:i/>
        </w:rPr>
        <w:t>Alenou Kopejtkovou</w:t>
      </w:r>
      <w:r w:rsidRPr="00F44552">
        <w:rPr>
          <w:bCs/>
          <w:i/>
        </w:rPr>
        <w:t>, starostkou Městské části Praha 17</w:t>
      </w:r>
    </w:p>
    <w:p w14:paraId="6C8CD5A3" w14:textId="77777777" w:rsidR="00B54722" w:rsidRPr="00F44552" w:rsidRDefault="00B54722" w:rsidP="00B54722">
      <w:r w:rsidRPr="00F44552">
        <w:t xml:space="preserve">kontaktní telefon-obecně: 234 683 111 </w:t>
      </w:r>
    </w:p>
    <w:p w14:paraId="71ECC293" w14:textId="77777777" w:rsidR="00B54722" w:rsidRPr="00F44552" w:rsidRDefault="00B54722" w:rsidP="00B54722">
      <w:r w:rsidRPr="00F44552">
        <w:t>IČ</w:t>
      </w:r>
      <w:r>
        <w:t>O</w:t>
      </w:r>
      <w:r w:rsidRPr="00F44552">
        <w:t>: 00231223</w:t>
      </w:r>
    </w:p>
    <w:p w14:paraId="22F1850E" w14:textId="77777777" w:rsidR="00B54722" w:rsidRPr="00F44552" w:rsidRDefault="00B54722" w:rsidP="00B54722">
      <w:pPr>
        <w:rPr>
          <w:b/>
          <w:bCs/>
        </w:rPr>
      </w:pPr>
      <w:r w:rsidRPr="00F44552">
        <w:t>DIČ: CZ00231223</w:t>
      </w:r>
    </w:p>
    <w:p w14:paraId="268A231C" w14:textId="77777777" w:rsidR="00B54722" w:rsidRPr="00F44552" w:rsidRDefault="00B54722" w:rsidP="00B54722">
      <w:pPr>
        <w:tabs>
          <w:tab w:val="right" w:pos="9072"/>
        </w:tabs>
      </w:pPr>
      <w:r w:rsidRPr="00F44552">
        <w:t>bankovní spojení: Česká spořitelna, a.s.</w:t>
      </w:r>
      <w:r w:rsidRPr="00F44552">
        <w:tab/>
        <w:t xml:space="preserve">  </w:t>
      </w:r>
    </w:p>
    <w:p w14:paraId="1C71A56B" w14:textId="77777777" w:rsidR="00B54722" w:rsidRPr="00F44552" w:rsidRDefault="00B54722" w:rsidP="00B54722">
      <w:pPr>
        <w:pStyle w:val="Zkladntext"/>
        <w:rPr>
          <w:iCs/>
        </w:rPr>
      </w:pPr>
      <w:r w:rsidRPr="00F44552">
        <w:rPr>
          <w:iCs/>
        </w:rPr>
        <w:t>číslo účtu:</w:t>
      </w:r>
      <w:r w:rsidRPr="00F44552">
        <w:rPr>
          <w:iCs/>
          <w:lang w:val="cs-CZ"/>
        </w:rPr>
        <w:t xml:space="preserve"> </w:t>
      </w:r>
      <w:r w:rsidRPr="00F44552">
        <w:rPr>
          <w:iCs/>
        </w:rPr>
        <w:t>27-2000700399/0800</w:t>
      </w:r>
    </w:p>
    <w:p w14:paraId="4EE3AED8" w14:textId="77777777" w:rsidR="00B54722" w:rsidRPr="00F44552" w:rsidRDefault="00B54722" w:rsidP="00B54722">
      <w:r w:rsidRPr="00F44552">
        <w:t>osoby určené ke kontaktu se zhotovitelem jsou:</w:t>
      </w:r>
    </w:p>
    <w:p w14:paraId="0FB77E6C" w14:textId="7407949F" w:rsidR="00B54722" w:rsidRPr="00F44552" w:rsidRDefault="00663CF0" w:rsidP="00B54722">
      <w:pPr>
        <w:rPr>
          <w:i/>
        </w:rPr>
      </w:pPr>
      <w:r>
        <w:rPr>
          <w:i/>
        </w:rPr>
        <w:t>Radim Drmola</w:t>
      </w:r>
      <w:r w:rsidR="00B54722" w:rsidRPr="00F44552">
        <w:rPr>
          <w:i/>
        </w:rPr>
        <w:t>, vedoucí odboru územní rozvoje a investic ÚMČ Praha 17</w:t>
      </w:r>
    </w:p>
    <w:p w14:paraId="0D79A292" w14:textId="6CD8E9F7" w:rsidR="00B54722" w:rsidRDefault="00B54722" w:rsidP="00B54722">
      <w:r w:rsidRPr="00F44552">
        <w:t>tel. 72</w:t>
      </w:r>
      <w:r w:rsidR="00663CF0">
        <w:t>7</w:t>
      </w:r>
      <w:r w:rsidRPr="00F44552">
        <w:t> </w:t>
      </w:r>
      <w:r w:rsidR="00663CF0">
        <w:t>805</w:t>
      </w:r>
      <w:r w:rsidRPr="00F44552">
        <w:t> </w:t>
      </w:r>
      <w:r w:rsidR="00663CF0">
        <w:t>677</w:t>
      </w:r>
      <w:r w:rsidRPr="00F44552">
        <w:t>, e</w:t>
      </w:r>
      <w:r>
        <w:t>-</w:t>
      </w:r>
      <w:r w:rsidRPr="00F44552">
        <w:t xml:space="preserve">mail: </w:t>
      </w:r>
      <w:hyperlink r:id="rId7" w:history="1">
        <w:r w:rsidR="00663CF0" w:rsidRPr="00D64541">
          <w:rPr>
            <w:rStyle w:val="Hypertextovodkaz"/>
          </w:rPr>
          <w:t>Radim.Drmola@Praha17.cz</w:t>
        </w:r>
      </w:hyperlink>
    </w:p>
    <w:p w14:paraId="0E5E6A66" w14:textId="77777777" w:rsidR="00B54722" w:rsidRPr="00F44552" w:rsidRDefault="00B54722" w:rsidP="00B54722">
      <w:pPr>
        <w:rPr>
          <w:i/>
        </w:rPr>
      </w:pPr>
      <w:r w:rsidRPr="00F44552">
        <w:rPr>
          <w:i/>
        </w:rPr>
        <w:t xml:space="preserve">Ing. Libuše Slezáková, </w:t>
      </w:r>
      <w:r>
        <w:rPr>
          <w:i/>
        </w:rPr>
        <w:t>referentka odboru územního rozvoje a investic ÚMČ Praha 17</w:t>
      </w:r>
    </w:p>
    <w:p w14:paraId="572476BD" w14:textId="77777777" w:rsidR="00B54722" w:rsidRPr="00F44552" w:rsidRDefault="00B54722" w:rsidP="00B54722">
      <w:pPr>
        <w:rPr>
          <w:rStyle w:val="Hypertextovodkaz"/>
        </w:rPr>
      </w:pPr>
      <w:r w:rsidRPr="00F44552">
        <w:t>tel. 724 095 006, e</w:t>
      </w:r>
      <w:r>
        <w:t>-</w:t>
      </w:r>
      <w:r w:rsidRPr="00F44552">
        <w:t xml:space="preserve">mail: </w:t>
      </w:r>
      <w:r>
        <w:rPr>
          <w:rStyle w:val="Hypertextovodkaz"/>
        </w:rPr>
        <w:t>Libuse.Slezakova@Praha17.cz</w:t>
      </w:r>
    </w:p>
    <w:p w14:paraId="2CEC0688" w14:textId="77777777" w:rsidR="00B54722" w:rsidRPr="00F44552" w:rsidRDefault="00B54722" w:rsidP="00B54722">
      <w:pPr>
        <w:ind w:left="720"/>
        <w:rPr>
          <w:b/>
          <w:bCs/>
        </w:rPr>
      </w:pPr>
      <w:r w:rsidRPr="00F44552">
        <w:rPr>
          <w:b/>
          <w:bCs/>
        </w:rPr>
        <w:t>(dále jen objednatel)</w:t>
      </w:r>
    </w:p>
    <w:p w14:paraId="75C34906" w14:textId="77777777" w:rsidR="00B54722" w:rsidRPr="00F44552" w:rsidRDefault="00B54722" w:rsidP="00B54722">
      <w:pPr>
        <w:rPr>
          <w:sz w:val="16"/>
          <w:szCs w:val="16"/>
        </w:rPr>
      </w:pPr>
    </w:p>
    <w:p w14:paraId="5FD55F2B" w14:textId="77777777" w:rsidR="00B54722" w:rsidRPr="00F44552" w:rsidRDefault="00B54722" w:rsidP="00B54722">
      <w:r w:rsidRPr="00F44552">
        <w:t>a</w:t>
      </w:r>
    </w:p>
    <w:p w14:paraId="17B0D55B" w14:textId="77777777" w:rsidR="00B54722" w:rsidRPr="00F44552" w:rsidRDefault="00B54722" w:rsidP="00B54722">
      <w:pPr>
        <w:rPr>
          <w:sz w:val="16"/>
          <w:szCs w:val="16"/>
        </w:rPr>
      </w:pPr>
    </w:p>
    <w:p w14:paraId="75F5CAA3" w14:textId="77777777" w:rsidR="00B54722" w:rsidRPr="00F44552" w:rsidRDefault="00B54722" w:rsidP="00B54722">
      <w:pPr>
        <w:tabs>
          <w:tab w:val="left" w:pos="2977"/>
        </w:tabs>
        <w:rPr>
          <w:b/>
        </w:rPr>
      </w:pPr>
      <w:r>
        <w:rPr>
          <w:b/>
          <w:highlight w:val="yellow"/>
        </w:rPr>
        <w:t>Firma</w:t>
      </w:r>
      <w:r w:rsidRPr="00F44552">
        <w:rPr>
          <w:b/>
          <w:highlight w:val="yellow"/>
        </w:rPr>
        <w:t>…………</w:t>
      </w:r>
    </w:p>
    <w:p w14:paraId="716BD376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se sídlem: </w:t>
      </w:r>
      <w:r w:rsidRPr="00F44552">
        <w:rPr>
          <w:highlight w:val="yellow"/>
        </w:rPr>
        <w:t>…………</w:t>
      </w:r>
    </w:p>
    <w:p w14:paraId="509C46A2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zastoupená: </w:t>
      </w:r>
      <w:r w:rsidRPr="00F44552">
        <w:rPr>
          <w:highlight w:val="yellow"/>
        </w:rPr>
        <w:t>…………</w:t>
      </w:r>
    </w:p>
    <w:p w14:paraId="164E9CEE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kontaktní telefon: </w:t>
      </w:r>
      <w:r w:rsidRPr="00F44552">
        <w:rPr>
          <w:highlight w:val="yellow"/>
        </w:rPr>
        <w:t>…………</w:t>
      </w:r>
    </w:p>
    <w:p w14:paraId="60E71566" w14:textId="77777777" w:rsidR="00B54722" w:rsidRPr="00F44552" w:rsidRDefault="00B54722" w:rsidP="00B54722">
      <w:pPr>
        <w:tabs>
          <w:tab w:val="left" w:pos="2977"/>
        </w:tabs>
      </w:pPr>
      <w:r w:rsidRPr="00F44552">
        <w:t>IČ</w:t>
      </w:r>
      <w:r>
        <w:t>O</w:t>
      </w:r>
      <w:r w:rsidRPr="00F44552">
        <w:t xml:space="preserve">: </w:t>
      </w:r>
      <w:r w:rsidRPr="00F44552">
        <w:rPr>
          <w:highlight w:val="yellow"/>
        </w:rPr>
        <w:t>…………</w:t>
      </w:r>
    </w:p>
    <w:p w14:paraId="1C2CDA13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DIČ: </w:t>
      </w:r>
      <w:r w:rsidRPr="00F44552">
        <w:rPr>
          <w:highlight w:val="yellow"/>
        </w:rPr>
        <w:t>…………</w:t>
      </w:r>
    </w:p>
    <w:p w14:paraId="7FB6D394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bankovní spojení: </w:t>
      </w:r>
      <w:r w:rsidRPr="00F44552">
        <w:rPr>
          <w:highlight w:val="yellow"/>
        </w:rPr>
        <w:t>…………</w:t>
      </w:r>
    </w:p>
    <w:p w14:paraId="23DFDC50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číslo účtu: </w:t>
      </w:r>
      <w:r w:rsidRPr="00F44552">
        <w:rPr>
          <w:highlight w:val="yellow"/>
        </w:rPr>
        <w:t>…………</w:t>
      </w:r>
    </w:p>
    <w:p w14:paraId="5E13B32A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zapsána v OR vedeném: </w:t>
      </w:r>
      <w:r w:rsidRPr="00F44552">
        <w:rPr>
          <w:highlight w:val="yellow"/>
        </w:rPr>
        <w:t>…………</w:t>
      </w:r>
    </w:p>
    <w:p w14:paraId="34CD44C0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osoba určená ke kontaktu s objednatelem: </w:t>
      </w:r>
      <w:r w:rsidRPr="00F44552">
        <w:rPr>
          <w:highlight w:val="yellow"/>
        </w:rPr>
        <w:t>…………</w:t>
      </w:r>
    </w:p>
    <w:p w14:paraId="41D34235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tel./email: </w:t>
      </w:r>
      <w:r w:rsidRPr="00F44552">
        <w:rPr>
          <w:highlight w:val="yellow"/>
        </w:rPr>
        <w:t>…………</w:t>
      </w:r>
      <w:r w:rsidRPr="00F44552">
        <w:t xml:space="preserve">, </w:t>
      </w:r>
      <w:r w:rsidRPr="00F44552">
        <w:rPr>
          <w:highlight w:val="yellow"/>
        </w:rPr>
        <w:t>…………</w:t>
      </w:r>
    </w:p>
    <w:p w14:paraId="609FB787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ve věcech technických (stavbyvedoucí): </w:t>
      </w:r>
    </w:p>
    <w:p w14:paraId="6A50B2CC" w14:textId="77777777" w:rsidR="00B54722" w:rsidRPr="00F44552" w:rsidRDefault="00B54722" w:rsidP="00B54722">
      <w:pPr>
        <w:tabs>
          <w:tab w:val="left" w:pos="2977"/>
        </w:tabs>
      </w:pPr>
      <w:r w:rsidRPr="00F44552">
        <w:t xml:space="preserve">tel.: </w:t>
      </w:r>
      <w:r w:rsidRPr="00F44552">
        <w:rPr>
          <w:highlight w:val="yellow"/>
        </w:rPr>
        <w:t>…………</w:t>
      </w:r>
      <w:r w:rsidRPr="00F44552">
        <w:t xml:space="preserve"> email: </w:t>
      </w:r>
      <w:r w:rsidRPr="00F44552">
        <w:rPr>
          <w:highlight w:val="yellow"/>
        </w:rPr>
        <w:t>…………</w:t>
      </w:r>
    </w:p>
    <w:p w14:paraId="34E82682" w14:textId="77777777" w:rsidR="00B54722" w:rsidRPr="00F44552" w:rsidRDefault="00B54722" w:rsidP="00B54722">
      <w:pPr>
        <w:ind w:left="720"/>
        <w:rPr>
          <w:b/>
          <w:bCs/>
        </w:rPr>
      </w:pPr>
      <w:r w:rsidRPr="00F44552">
        <w:rPr>
          <w:b/>
          <w:bCs/>
        </w:rPr>
        <w:t>(dále jen zhotovitel)</w:t>
      </w:r>
    </w:p>
    <w:p w14:paraId="491A205E" w14:textId="77777777" w:rsidR="00B54722" w:rsidRDefault="00B54722" w:rsidP="00B54722">
      <w:pPr>
        <w:ind w:left="708"/>
        <w:rPr>
          <w:b/>
          <w:bCs/>
        </w:rPr>
      </w:pPr>
    </w:p>
    <w:p w14:paraId="0A589982" w14:textId="77777777" w:rsidR="00B54722" w:rsidRPr="00F44552" w:rsidRDefault="00B54722" w:rsidP="00B54722">
      <w:pPr>
        <w:ind w:left="708"/>
        <w:rPr>
          <w:b/>
          <w:bCs/>
        </w:rPr>
      </w:pPr>
    </w:p>
    <w:p w14:paraId="0405BE29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44552">
        <w:rPr>
          <w:rFonts w:ascii="Times New Roman" w:hAnsi="Times New Roman"/>
          <w:sz w:val="24"/>
          <w:szCs w:val="24"/>
        </w:rPr>
        <w:t>Předmět plnění</w:t>
      </w:r>
    </w:p>
    <w:p w14:paraId="6B5CEBA1" w14:textId="77777777" w:rsidR="00B54722" w:rsidRPr="00173BBE" w:rsidRDefault="00B54722" w:rsidP="00B54722">
      <w:pPr>
        <w:rPr>
          <w:sz w:val="16"/>
          <w:szCs w:val="16"/>
        </w:rPr>
      </w:pPr>
    </w:p>
    <w:p w14:paraId="66C87D4A" w14:textId="452E9E1F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 xml:space="preserve">Podkladem pro uzavření smlouvy </w:t>
      </w:r>
      <w:r w:rsidR="00663CF0">
        <w:t>je nabídka zhotovitele,</w:t>
      </w:r>
      <w:r w:rsidRPr="00F44552">
        <w:t xml:space="preserve"> zadávací podmínky objednatele uplatněné ve výzvě k podání nabídek dle § 27 </w:t>
      </w:r>
      <w:r>
        <w:t xml:space="preserve">písm. b) zákona </w:t>
      </w:r>
      <w:r w:rsidRPr="00F44552">
        <w:t>č. 134/2016 Sb. o zadávání veřejných zakázek, v platném znění. Tyto podmínky jsou pro zhotovitele závazné.</w:t>
      </w:r>
    </w:p>
    <w:p w14:paraId="347B7F30" w14:textId="77777777" w:rsidR="00B54722" w:rsidRPr="00F44552" w:rsidRDefault="00B54722" w:rsidP="00B54722">
      <w:pPr>
        <w:ind w:left="705"/>
        <w:jc w:val="both"/>
        <w:rPr>
          <w:sz w:val="16"/>
          <w:szCs w:val="16"/>
        </w:rPr>
      </w:pPr>
    </w:p>
    <w:p w14:paraId="00CB1F38" w14:textId="77777777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 xml:space="preserve">Předmětem plnění ze strany zhotovitele je provedení díla: </w:t>
      </w:r>
    </w:p>
    <w:p w14:paraId="0B796576" w14:textId="77777777" w:rsidR="00B54722" w:rsidRPr="00173BBE" w:rsidRDefault="00B54722" w:rsidP="00B54722">
      <w:pPr>
        <w:ind w:left="360"/>
        <w:rPr>
          <w:b/>
          <w:sz w:val="16"/>
          <w:szCs w:val="16"/>
        </w:rPr>
      </w:pPr>
    </w:p>
    <w:p w14:paraId="4B362999" w14:textId="1EA7B0E3" w:rsidR="00B54722" w:rsidRPr="00001BD5" w:rsidRDefault="00B54722" w:rsidP="00663CF0">
      <w:pPr>
        <w:ind w:left="360" w:hanging="76"/>
        <w:rPr>
          <w:b/>
        </w:rPr>
      </w:pPr>
      <w:r w:rsidRPr="00001BD5">
        <w:rPr>
          <w:b/>
        </w:rPr>
        <w:t xml:space="preserve">„Rekonstrukce </w:t>
      </w:r>
      <w:r w:rsidR="00663CF0">
        <w:rPr>
          <w:b/>
        </w:rPr>
        <w:t>ploché střechy</w:t>
      </w:r>
      <w:r w:rsidRPr="00001BD5">
        <w:rPr>
          <w:b/>
        </w:rPr>
        <w:t xml:space="preserve"> ZŠ Jana Wericha, Španielova 1111, Praha 6 - Řepy“</w:t>
      </w:r>
    </w:p>
    <w:p w14:paraId="22596773" w14:textId="77777777" w:rsidR="00DA6FCF" w:rsidRPr="00DA6FCF" w:rsidRDefault="00DA6FCF" w:rsidP="00DA6FCF">
      <w:pPr>
        <w:suppressAutoHyphens/>
        <w:ind w:left="360"/>
        <w:jc w:val="both"/>
      </w:pPr>
      <w:r w:rsidRPr="00DA6FCF">
        <w:lastRenderedPageBreak/>
        <w:t xml:space="preserve">Předmětem je rekonstrukce ploché střechy třetího nadzemního podlaží u atria ve vnitrobloku. Současný střešní plášť bude demontován po úroveň vrchního líce nosné konstrukce stropu, a provedeny nové vrstvy střechy (parozábrana z asfaltového pásu, zateplení střešního pláště a nová hydroizolace z folie z měkčeného PVC). </w:t>
      </w:r>
    </w:p>
    <w:p w14:paraId="77E6ADBB" w14:textId="77777777" w:rsidR="00B54722" w:rsidRPr="00804518" w:rsidRDefault="00B54722" w:rsidP="00B54722">
      <w:pPr>
        <w:pStyle w:val="Odstavecseseznamem"/>
        <w:rPr>
          <w:sz w:val="16"/>
          <w:szCs w:val="16"/>
        </w:rPr>
      </w:pPr>
    </w:p>
    <w:p w14:paraId="67A3CAAE" w14:textId="05264FD7" w:rsidR="00B54722" w:rsidRDefault="00B54722" w:rsidP="00B54722">
      <w:pPr>
        <w:suppressAutoHyphens/>
        <w:ind w:left="360"/>
        <w:jc w:val="both"/>
      </w:pPr>
      <w:r w:rsidRPr="00F44552">
        <w:t xml:space="preserve">Rozsah prací je dán projektovou dokumentací pro provádění stavby a </w:t>
      </w:r>
      <w:r w:rsidR="00663CF0">
        <w:t>soupisem prací</w:t>
      </w:r>
      <w:r w:rsidRPr="00F44552">
        <w:t xml:space="preserve">, které zpracovala firma </w:t>
      </w:r>
      <w:r w:rsidR="00663CF0">
        <w:t>DEKPROJEKT s.r.o.</w:t>
      </w:r>
      <w:r w:rsidRPr="007678DA">
        <w:t xml:space="preserve"> v</w:t>
      </w:r>
      <w:r>
        <w:t xml:space="preserve"> roce </w:t>
      </w:r>
      <w:r w:rsidRPr="007678DA">
        <w:t>20</w:t>
      </w:r>
      <w:r w:rsidR="00663CF0">
        <w:t>22</w:t>
      </w:r>
      <w:r w:rsidRPr="007678DA">
        <w:t>.</w:t>
      </w:r>
    </w:p>
    <w:p w14:paraId="11A356D8" w14:textId="77777777" w:rsidR="00B54722" w:rsidRPr="00173BBE" w:rsidRDefault="00B54722" w:rsidP="00B54722">
      <w:pPr>
        <w:pStyle w:val="Bezmezer"/>
        <w:jc w:val="both"/>
        <w:rPr>
          <w:sz w:val="16"/>
          <w:szCs w:val="16"/>
        </w:rPr>
      </w:pPr>
    </w:p>
    <w:p w14:paraId="424769F2" w14:textId="4ACB909E" w:rsidR="00B54722" w:rsidRPr="00F44552" w:rsidRDefault="00B54722" w:rsidP="00DA6FCF">
      <w:pPr>
        <w:suppressAutoHyphens/>
        <w:ind w:left="360"/>
        <w:jc w:val="both"/>
      </w:pPr>
      <w:r w:rsidRPr="00F44552">
        <w:t xml:space="preserve">Dílo bude </w:t>
      </w:r>
      <w:r w:rsidR="00804518">
        <w:t>provedeno</w:t>
      </w:r>
      <w:r w:rsidRPr="00F44552">
        <w:t xml:space="preserve"> v rozsahu cenové nabídky zhotovitele, vyhotovené na základě předané zadávací dokumentace.</w:t>
      </w:r>
    </w:p>
    <w:p w14:paraId="48B83BB6" w14:textId="77777777" w:rsidR="00B54722" w:rsidRPr="00F44552" w:rsidRDefault="00B54722" w:rsidP="00B54722">
      <w:pPr>
        <w:pStyle w:val="Zkladntext"/>
        <w:numPr>
          <w:ilvl w:val="0"/>
          <w:numId w:val="27"/>
        </w:numPr>
        <w:jc w:val="both"/>
        <w:rPr>
          <w:iCs/>
        </w:rPr>
      </w:pPr>
      <w:r w:rsidRPr="00F44552">
        <w:rPr>
          <w:iCs/>
        </w:rPr>
        <w:t>Součástí plnění díla je:</w:t>
      </w:r>
    </w:p>
    <w:p w14:paraId="6765CE78" w14:textId="6542EA27" w:rsidR="00B54722" w:rsidRPr="00F44552" w:rsidRDefault="00DA6FCF" w:rsidP="00B54722">
      <w:pPr>
        <w:numPr>
          <w:ilvl w:val="0"/>
          <w:numId w:val="28"/>
        </w:numPr>
        <w:jc w:val="both"/>
      </w:pPr>
      <w:r>
        <w:t>Předání</w:t>
      </w:r>
      <w:r w:rsidR="00B54722" w:rsidRPr="00F44552">
        <w:t xml:space="preserve"> všech potřebn</w:t>
      </w:r>
      <w:r>
        <w:t>ých</w:t>
      </w:r>
      <w:r w:rsidR="00B54722" w:rsidRPr="00F44552">
        <w:t xml:space="preserve"> zkouš</w:t>
      </w:r>
      <w:r>
        <w:t>ek</w:t>
      </w:r>
      <w:r w:rsidR="00B54722" w:rsidRPr="00F44552">
        <w:t xml:space="preserve"> (revizní zprávy, protokoly atd.), včetně předání výkresů skutečného provedení, provozních pokynů a návodů k údržbě. </w:t>
      </w:r>
    </w:p>
    <w:p w14:paraId="47AEAF1B" w14:textId="77777777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>předání atestů použitých materiálů – vše v českém jazyce</w:t>
      </w:r>
    </w:p>
    <w:p w14:paraId="40D55EAB" w14:textId="77777777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 xml:space="preserve">zabezpečení koordinace a řízení stavby </w:t>
      </w:r>
    </w:p>
    <w:p w14:paraId="549DA6B4" w14:textId="2D443024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>účast pracovníků zhotovitele při</w:t>
      </w:r>
      <w:r w:rsidR="00DA6FCF">
        <w:t xml:space="preserve"> kontrolních dnech,</w:t>
      </w:r>
      <w:r w:rsidRPr="00F44552">
        <w:t xml:space="preserve"> </w:t>
      </w:r>
      <w:r w:rsidR="00804518">
        <w:t xml:space="preserve">předání staveniště, </w:t>
      </w:r>
      <w:r w:rsidRPr="00F44552">
        <w:t xml:space="preserve">předání </w:t>
      </w:r>
      <w:r w:rsidR="00804518">
        <w:br/>
        <w:t xml:space="preserve">a převzetí </w:t>
      </w:r>
      <w:r w:rsidRPr="00F44552">
        <w:t>díla</w:t>
      </w:r>
    </w:p>
    <w:p w14:paraId="3F112666" w14:textId="4C71400B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>doklad o likvidaci odpadu</w:t>
      </w:r>
    </w:p>
    <w:p w14:paraId="7EAB97BD" w14:textId="77777777" w:rsidR="00B54722" w:rsidRPr="00F44552" w:rsidRDefault="00B54722" w:rsidP="00B54722">
      <w:pPr>
        <w:numPr>
          <w:ilvl w:val="0"/>
          <w:numId w:val="27"/>
        </w:numPr>
        <w:tabs>
          <w:tab w:val="left" w:pos="720"/>
        </w:tabs>
        <w:jc w:val="both"/>
      </w:pPr>
      <w:r w:rsidRPr="00F44552">
        <w:t>Součástí prací je dále:</w:t>
      </w:r>
    </w:p>
    <w:p w14:paraId="17E93954" w14:textId="77777777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 xml:space="preserve">zařízení staveniště </w:t>
      </w:r>
    </w:p>
    <w:p w14:paraId="6949152B" w14:textId="77777777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>potřebné mechanizmy pro provedení díla</w:t>
      </w:r>
    </w:p>
    <w:p w14:paraId="33BE01AA" w14:textId="77777777" w:rsidR="00B54722" w:rsidRPr="00F44552" w:rsidRDefault="00B54722" w:rsidP="00B54722">
      <w:pPr>
        <w:numPr>
          <w:ilvl w:val="0"/>
          <w:numId w:val="28"/>
        </w:numPr>
        <w:jc w:val="both"/>
      </w:pPr>
      <w:r w:rsidRPr="00F44552">
        <w:t>zajištění stavby z hlediska BOZP, PO</w:t>
      </w:r>
    </w:p>
    <w:p w14:paraId="1B52B7F1" w14:textId="471FE294" w:rsidR="00B54722" w:rsidRPr="00F44552" w:rsidRDefault="00B54722" w:rsidP="00B54722">
      <w:pPr>
        <w:numPr>
          <w:ilvl w:val="0"/>
          <w:numId w:val="27"/>
        </w:numPr>
        <w:jc w:val="both"/>
      </w:pPr>
      <w:r w:rsidRPr="00F44552">
        <w:t xml:space="preserve">Součástí díla jsou všechny práce, které jsou k řádnému provedení díla nezbytné </w:t>
      </w:r>
      <w:r w:rsidR="00804518">
        <w:br/>
      </w:r>
      <w:r w:rsidRPr="00F44552">
        <w:t xml:space="preserve">a o kterých zhotovitel vzhledem ke své kvalifikaci a zkušenostem měl, nebo mohl vědět. </w:t>
      </w:r>
    </w:p>
    <w:p w14:paraId="7613EA75" w14:textId="3083B0BC" w:rsidR="00B54722" w:rsidRPr="00F44552" w:rsidRDefault="00B54722" w:rsidP="00B54722">
      <w:pPr>
        <w:numPr>
          <w:ilvl w:val="0"/>
          <w:numId w:val="27"/>
        </w:numPr>
        <w:jc w:val="both"/>
      </w:pPr>
      <w:r w:rsidRPr="00F44552">
        <w:t xml:space="preserve">Zhotovitel se zavazuje, že provede i veškeré nespecifikované a dodatečně objednatelem požadované práce nad rámec projektové dokumentace, </w:t>
      </w:r>
      <w:r w:rsidR="00804518">
        <w:t xml:space="preserve">soupisu prací </w:t>
      </w:r>
      <w:r w:rsidR="00804518">
        <w:br/>
        <w:t>a dodávek</w:t>
      </w:r>
      <w:r w:rsidRPr="00F44552">
        <w:t xml:space="preserve"> a této </w:t>
      </w:r>
      <w:proofErr w:type="spellStart"/>
      <w:r w:rsidRPr="00F44552">
        <w:t>SoD</w:t>
      </w:r>
      <w:proofErr w:type="spellEnd"/>
      <w:r w:rsidRPr="00F44552">
        <w:t>, které vzniknou v průběhu realizace a uvádění do provozu na základě dohody o ceně dle čl. 4.</w:t>
      </w:r>
    </w:p>
    <w:p w14:paraId="75167CC4" w14:textId="77777777" w:rsidR="00B54722" w:rsidRPr="00F44552" w:rsidRDefault="00B54722" w:rsidP="00B54722">
      <w:pPr>
        <w:numPr>
          <w:ilvl w:val="0"/>
          <w:numId w:val="27"/>
        </w:numPr>
        <w:jc w:val="both"/>
      </w:pPr>
      <w:r w:rsidRPr="00F44552">
        <w:t>Zhotovitel před zahájením prací předá technologické postupy pro jednotlivé druhy stavební činnosti</w:t>
      </w:r>
    </w:p>
    <w:p w14:paraId="7ABD6B8D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4FD40645" w14:textId="77777777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 xml:space="preserve">Technická specifikace díla: </w:t>
      </w:r>
    </w:p>
    <w:p w14:paraId="14015D43" w14:textId="77777777" w:rsidR="00B54722" w:rsidRPr="00F44552" w:rsidRDefault="00B54722" w:rsidP="00B54722">
      <w:pPr>
        <w:ind w:left="567"/>
        <w:jc w:val="both"/>
      </w:pPr>
      <w:r w:rsidRPr="00F44552">
        <w:t xml:space="preserve">Dílo bude zpracováno v rozsahu stanoveném zadávací technickou a projektovou dokumentací. Splněním předmětu plnění se rozumí úplné dokončení díla v rozsahu sjednaném v rámci této </w:t>
      </w:r>
      <w:proofErr w:type="spellStart"/>
      <w:r w:rsidRPr="00F44552">
        <w:t>SoD</w:t>
      </w:r>
      <w:proofErr w:type="spellEnd"/>
      <w:r w:rsidRPr="00F44552">
        <w:t xml:space="preserve"> jako celku ve sjednaném termínu a bez vad a nedodělků. O předání a převzetí díla a předání dokladů o zkouškách a revizích bude podepsán zápis oběma stranami.</w:t>
      </w:r>
    </w:p>
    <w:p w14:paraId="13637ECD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6B043F6F" w14:textId="58239D5C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 xml:space="preserve">Zhotovitel se zavazuje provést dílo v bezvadné jakosti, z nových materiálů podle technologických a pracovních postupů vyplývajících z DPS. Zhotovitel je povinen dodržovat ustanovení příslušných ČSN a platných předpisů týkajících se předmětu díla, včetně požadavků na zajištění bezpečnosti práce dle zákona č. 309/2006 Sb., kterým se upravují další požadavky bezpečnosti a ochrany zdraví při práci </w:t>
      </w:r>
      <w:r w:rsidR="00804518">
        <w:br/>
      </w:r>
      <w:r w:rsidRPr="00F44552">
        <w:t xml:space="preserve">v pracovněprávních vztazích a o zajištění bezpečnosti a ochrany zdraví při činnosti nebo poskytování služeb mimo pracovněprávní vztahy (zákon o zajištění dalších podmínek bezpečnosti a ochrany zdraví při práci) a Nařízení vlády č. 591/2006 Sb., </w:t>
      </w:r>
      <w:r w:rsidR="00804518">
        <w:br/>
      </w:r>
      <w:r w:rsidRPr="00F44552">
        <w:t>o bližších minimálních požadavcích na bezpečnost a ochranu zdraví při práci na staveništích. Zhotovitel do stavby nezabuduje žádný výrobek, který nebyl certifikován.</w:t>
      </w:r>
    </w:p>
    <w:p w14:paraId="0D3C50D4" w14:textId="77777777" w:rsidR="00804518" w:rsidRPr="000265DF" w:rsidRDefault="00804518" w:rsidP="00B54722">
      <w:pPr>
        <w:ind w:left="705"/>
        <w:jc w:val="both"/>
        <w:rPr>
          <w:sz w:val="32"/>
          <w:szCs w:val="32"/>
        </w:rPr>
      </w:pPr>
    </w:p>
    <w:p w14:paraId="153F3197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Doba plnění</w:t>
      </w:r>
    </w:p>
    <w:p w14:paraId="345E1D4A" w14:textId="77777777" w:rsidR="00B54722" w:rsidRPr="00173BBE" w:rsidRDefault="00B54722" w:rsidP="00B54722">
      <w:pPr>
        <w:rPr>
          <w:sz w:val="16"/>
          <w:szCs w:val="16"/>
        </w:rPr>
      </w:pPr>
    </w:p>
    <w:p w14:paraId="1996698A" w14:textId="4A4559D0" w:rsidR="00B54722" w:rsidRPr="00F44552" w:rsidRDefault="009B0390" w:rsidP="00B54722">
      <w:pPr>
        <w:ind w:left="720"/>
        <w:jc w:val="both"/>
      </w:pPr>
      <w:r>
        <w:t>Doba plnění byla</w:t>
      </w:r>
      <w:r w:rsidR="00B54722" w:rsidRPr="00F44552">
        <w:t xml:space="preserve"> stanoven</w:t>
      </w:r>
      <w:r>
        <w:t>a následujícím způsobem</w:t>
      </w:r>
      <w:r w:rsidR="00B54722" w:rsidRPr="00F44552">
        <w:t>:</w:t>
      </w:r>
    </w:p>
    <w:p w14:paraId="3A5B9BD0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67755BBE" w14:textId="2C26CA01" w:rsidR="00B54722" w:rsidRDefault="00B54722" w:rsidP="00F05421">
      <w:pPr>
        <w:pStyle w:val="Zkladntext3"/>
        <w:numPr>
          <w:ilvl w:val="1"/>
          <w:numId w:val="22"/>
        </w:numPr>
        <w:ind w:left="567" w:hanging="567"/>
        <w:rPr>
          <w:sz w:val="24"/>
          <w:szCs w:val="24"/>
          <w:lang w:val="cs-CZ" w:eastAsia="cs-CZ"/>
        </w:rPr>
      </w:pPr>
      <w:r w:rsidRPr="00F44552">
        <w:rPr>
          <w:sz w:val="24"/>
          <w:szCs w:val="24"/>
          <w:lang w:val="cs-CZ" w:eastAsia="cs-CZ"/>
        </w:rPr>
        <w:t xml:space="preserve">Zahájení prací: </w:t>
      </w:r>
      <w:r w:rsidRPr="00F44552">
        <w:rPr>
          <w:sz w:val="24"/>
          <w:szCs w:val="24"/>
          <w:lang w:val="cs-CZ" w:eastAsia="cs-CZ"/>
        </w:rPr>
        <w:tab/>
      </w:r>
      <w:r w:rsidRPr="00F44552">
        <w:rPr>
          <w:sz w:val="24"/>
          <w:szCs w:val="24"/>
          <w:lang w:val="cs-CZ" w:eastAsia="cs-CZ"/>
        </w:rPr>
        <w:tab/>
      </w:r>
      <w:r w:rsidRPr="00F44552">
        <w:rPr>
          <w:sz w:val="24"/>
          <w:szCs w:val="24"/>
          <w:lang w:val="cs-CZ" w:eastAsia="cs-CZ"/>
        </w:rPr>
        <w:tab/>
      </w:r>
      <w:r w:rsidR="00E25237">
        <w:rPr>
          <w:sz w:val="24"/>
          <w:szCs w:val="24"/>
          <w:lang w:val="cs-CZ" w:eastAsia="cs-CZ"/>
        </w:rPr>
        <w:tab/>
      </w:r>
      <w:r w:rsidR="00E25237">
        <w:rPr>
          <w:sz w:val="24"/>
          <w:szCs w:val="24"/>
          <w:lang w:val="cs-CZ" w:eastAsia="cs-CZ"/>
        </w:rPr>
        <w:tab/>
        <w:t>Ihned po předání staveniště</w:t>
      </w:r>
    </w:p>
    <w:p w14:paraId="2DD7AC59" w14:textId="6A50D90D" w:rsidR="00E25237" w:rsidRPr="00F44552" w:rsidRDefault="00E25237" w:rsidP="00E25237">
      <w:pPr>
        <w:pStyle w:val="Zkladntext3"/>
        <w:ind w:left="567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 xml:space="preserve">Předpokládaná termín předání staveniště: </w:t>
      </w:r>
      <w:r>
        <w:rPr>
          <w:sz w:val="24"/>
          <w:szCs w:val="24"/>
          <w:lang w:val="cs-CZ" w:eastAsia="cs-CZ"/>
        </w:rPr>
        <w:tab/>
      </w:r>
      <w:r w:rsidR="004522AE">
        <w:rPr>
          <w:sz w:val="24"/>
          <w:szCs w:val="24"/>
          <w:lang w:val="cs-CZ" w:eastAsia="cs-CZ"/>
        </w:rPr>
        <w:t xml:space="preserve">do 5 dnů od podpisu </w:t>
      </w:r>
      <w:proofErr w:type="spellStart"/>
      <w:r w:rsidR="004522AE">
        <w:rPr>
          <w:sz w:val="24"/>
          <w:szCs w:val="24"/>
          <w:lang w:val="cs-CZ" w:eastAsia="cs-CZ"/>
        </w:rPr>
        <w:t>SoD</w:t>
      </w:r>
      <w:proofErr w:type="spellEnd"/>
    </w:p>
    <w:p w14:paraId="1C4D786B" w14:textId="08D5194F" w:rsidR="00B54722" w:rsidRDefault="00B54722" w:rsidP="00F05421">
      <w:pPr>
        <w:pStyle w:val="Zkladntextodsazen2"/>
        <w:ind w:left="567"/>
        <w:rPr>
          <w:lang w:val="cs-CZ" w:eastAsia="cs-CZ"/>
        </w:rPr>
      </w:pPr>
      <w:r w:rsidRPr="00F44552">
        <w:rPr>
          <w:lang w:val="cs-CZ" w:eastAsia="cs-CZ"/>
        </w:rPr>
        <w:t xml:space="preserve">Dokončení díla: </w:t>
      </w:r>
      <w:proofErr w:type="gramStart"/>
      <w:r w:rsidRPr="00F44552">
        <w:rPr>
          <w:lang w:val="cs-CZ" w:eastAsia="cs-CZ"/>
        </w:rPr>
        <w:tab/>
        <w:t xml:space="preserve">  </w:t>
      </w:r>
      <w:r w:rsidR="00F05421">
        <w:rPr>
          <w:lang w:val="cs-CZ" w:eastAsia="cs-CZ"/>
        </w:rPr>
        <w:tab/>
      </w:r>
      <w:proofErr w:type="gramEnd"/>
      <w:r w:rsidR="00E25237">
        <w:rPr>
          <w:lang w:val="cs-CZ" w:eastAsia="cs-CZ"/>
        </w:rPr>
        <w:tab/>
      </w:r>
      <w:r w:rsidR="00E25237">
        <w:rPr>
          <w:lang w:val="cs-CZ" w:eastAsia="cs-CZ"/>
        </w:rPr>
        <w:tab/>
      </w:r>
      <w:r w:rsidR="009B0390">
        <w:rPr>
          <w:lang w:val="cs-CZ" w:eastAsia="cs-CZ"/>
        </w:rPr>
        <w:t xml:space="preserve">nejpozději do </w:t>
      </w:r>
      <w:r w:rsidR="004522AE">
        <w:rPr>
          <w:lang w:val="cs-CZ" w:eastAsia="cs-CZ"/>
        </w:rPr>
        <w:t>30. 11</w:t>
      </w:r>
      <w:r w:rsidR="009B0390">
        <w:rPr>
          <w:lang w:val="cs-CZ" w:eastAsia="cs-CZ"/>
        </w:rPr>
        <w:t xml:space="preserve">. </w:t>
      </w:r>
      <w:r w:rsidRPr="00F44552">
        <w:rPr>
          <w:lang w:val="cs-CZ" w:eastAsia="cs-CZ"/>
        </w:rPr>
        <w:t>20</w:t>
      </w:r>
      <w:r w:rsidR="00F05421">
        <w:rPr>
          <w:lang w:val="cs-CZ" w:eastAsia="cs-CZ"/>
        </w:rPr>
        <w:t>23</w:t>
      </w:r>
    </w:p>
    <w:p w14:paraId="3208DE59" w14:textId="77777777" w:rsidR="00804518" w:rsidRPr="00804518" w:rsidRDefault="00804518" w:rsidP="00F05421">
      <w:pPr>
        <w:pStyle w:val="Zkladntextodsazen2"/>
        <w:ind w:left="567"/>
        <w:rPr>
          <w:sz w:val="16"/>
          <w:szCs w:val="16"/>
          <w:lang w:val="cs-CZ" w:eastAsia="cs-CZ"/>
        </w:rPr>
      </w:pPr>
    </w:p>
    <w:p w14:paraId="06AE4804" w14:textId="40D4052D" w:rsidR="00F05421" w:rsidRDefault="00F05421" w:rsidP="00B54722">
      <w:pPr>
        <w:numPr>
          <w:ilvl w:val="1"/>
          <w:numId w:val="22"/>
        </w:numPr>
        <w:ind w:left="567" w:hanging="567"/>
        <w:jc w:val="both"/>
      </w:pPr>
      <w:r>
        <w:t>Harmonogram prací je nedílnou součástí této smlouvy jako její příloha č. 2</w:t>
      </w:r>
    </w:p>
    <w:p w14:paraId="20D76884" w14:textId="77777777" w:rsidR="00F05421" w:rsidRPr="00F05421" w:rsidRDefault="00F05421" w:rsidP="00F05421">
      <w:pPr>
        <w:ind w:left="567"/>
        <w:jc w:val="both"/>
        <w:rPr>
          <w:sz w:val="16"/>
          <w:szCs w:val="16"/>
        </w:rPr>
      </w:pPr>
    </w:p>
    <w:p w14:paraId="7A1C1551" w14:textId="39B598A8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>Doba plnění ujednaná touto smlouvou se prodlužuje v těchto případech:</w:t>
      </w:r>
    </w:p>
    <w:p w14:paraId="226AB964" w14:textId="64AFB37B" w:rsidR="00B54722" w:rsidRPr="00F44552" w:rsidRDefault="00B54722" w:rsidP="00B54722">
      <w:pPr>
        <w:pStyle w:val="Zkladntext3"/>
        <w:numPr>
          <w:ilvl w:val="0"/>
          <w:numId w:val="31"/>
        </w:numPr>
        <w:rPr>
          <w:sz w:val="24"/>
          <w:szCs w:val="24"/>
          <w:lang w:val="cs-CZ" w:eastAsia="cs-CZ"/>
        </w:rPr>
      </w:pPr>
      <w:r w:rsidRPr="00F44552">
        <w:rPr>
          <w:sz w:val="24"/>
          <w:szCs w:val="24"/>
          <w:lang w:val="cs-CZ" w:eastAsia="cs-CZ"/>
        </w:rPr>
        <w:t>objednatel včas nepředá staveniště zhotoviteli, popř. mu nepředá včas rozhodnutí orgánu státní správy, pokud je ho k provedení díla potřeba</w:t>
      </w:r>
      <w:r w:rsidR="00BF626B">
        <w:rPr>
          <w:sz w:val="24"/>
          <w:szCs w:val="24"/>
          <w:lang w:val="cs-CZ" w:eastAsia="cs-CZ"/>
        </w:rPr>
        <w:t>,</w:t>
      </w:r>
    </w:p>
    <w:p w14:paraId="7356F9A2" w14:textId="77777777" w:rsidR="00B54722" w:rsidRPr="00F44552" w:rsidRDefault="00B54722" w:rsidP="00B54722">
      <w:pPr>
        <w:pStyle w:val="Zkladntext3"/>
        <w:numPr>
          <w:ilvl w:val="0"/>
          <w:numId w:val="31"/>
        </w:numPr>
        <w:rPr>
          <w:sz w:val="24"/>
          <w:szCs w:val="24"/>
          <w:lang w:val="cs-CZ" w:eastAsia="cs-CZ"/>
        </w:rPr>
      </w:pPr>
      <w:r w:rsidRPr="00F44552">
        <w:rPr>
          <w:sz w:val="24"/>
          <w:szCs w:val="24"/>
          <w:lang w:val="cs-CZ" w:eastAsia="cs-CZ"/>
        </w:rPr>
        <w:t>z důvodu vyšší moci, živelná událost apod.</w:t>
      </w:r>
    </w:p>
    <w:p w14:paraId="6AB3A08E" w14:textId="43857104" w:rsidR="00B54722" w:rsidRPr="00F44552" w:rsidRDefault="00B54722" w:rsidP="00B54722">
      <w:pPr>
        <w:pStyle w:val="Zkladntext3"/>
        <w:numPr>
          <w:ilvl w:val="0"/>
          <w:numId w:val="31"/>
        </w:numPr>
        <w:rPr>
          <w:iCs/>
          <w:sz w:val="24"/>
          <w:szCs w:val="24"/>
        </w:rPr>
      </w:pPr>
      <w:r w:rsidRPr="00F44552">
        <w:rPr>
          <w:sz w:val="24"/>
          <w:szCs w:val="24"/>
          <w:lang w:val="cs-CZ" w:eastAsia="cs-CZ"/>
        </w:rPr>
        <w:t>dojde-li během provádění stavebních prací k výraznému zvýšení stavebních nebo jiných</w:t>
      </w:r>
      <w:r w:rsidRPr="00F44552">
        <w:rPr>
          <w:iCs/>
          <w:sz w:val="24"/>
          <w:szCs w:val="24"/>
        </w:rPr>
        <w:t xml:space="preserve"> prací oproti pracím uvedeným v předmětu této smlouvy nebo proti nabídko</w:t>
      </w:r>
      <w:r w:rsidR="00BF626B">
        <w:rPr>
          <w:iCs/>
          <w:sz w:val="24"/>
          <w:szCs w:val="24"/>
          <w:lang w:val="cs-CZ"/>
        </w:rPr>
        <w:t>vému soupisu prací a dodávek,</w:t>
      </w:r>
    </w:p>
    <w:p w14:paraId="08234639" w14:textId="4522D036" w:rsidR="00B54722" w:rsidRPr="00F44552" w:rsidRDefault="00B54722" w:rsidP="00B54722">
      <w:pPr>
        <w:pStyle w:val="Zkladntext3"/>
        <w:numPr>
          <w:ilvl w:val="0"/>
          <w:numId w:val="31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pro nedostatek finančních prostředků na straně objednatele</w:t>
      </w:r>
      <w:r w:rsidR="00BF626B">
        <w:rPr>
          <w:iCs/>
          <w:sz w:val="24"/>
          <w:szCs w:val="24"/>
          <w:lang w:val="cs-CZ"/>
        </w:rPr>
        <w:t>,</w:t>
      </w:r>
    </w:p>
    <w:p w14:paraId="4C49BBFE" w14:textId="639A83DA" w:rsidR="00B54722" w:rsidRPr="00F44552" w:rsidRDefault="00B54722" w:rsidP="00B54722">
      <w:pPr>
        <w:pStyle w:val="Zkladntext3"/>
        <w:numPr>
          <w:ilvl w:val="0"/>
          <w:numId w:val="31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nebude-li zhotovitel schopen pokračovat v plnění díla pro překážky ležící na straně objednatele</w:t>
      </w:r>
      <w:r w:rsidR="00BF626B">
        <w:rPr>
          <w:iCs/>
          <w:sz w:val="24"/>
          <w:szCs w:val="24"/>
          <w:lang w:val="cs-CZ"/>
        </w:rPr>
        <w:t>,</w:t>
      </w:r>
    </w:p>
    <w:p w14:paraId="43BDDD75" w14:textId="77777777" w:rsidR="00B54722" w:rsidRPr="00173BBE" w:rsidRDefault="00B54722" w:rsidP="00B54722">
      <w:pPr>
        <w:pStyle w:val="Zkladntext3"/>
        <w:rPr>
          <w:iCs/>
        </w:rPr>
      </w:pPr>
    </w:p>
    <w:p w14:paraId="65E5B7B4" w14:textId="77777777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>Údaje o skutečnostech, jak je v předchozím odstavci této smlouvy uvedeno, budou zhotovitelem zapsány ve stavebním deníku a jejich věrohodnost bude potvrzena objednatelem.</w:t>
      </w:r>
    </w:p>
    <w:p w14:paraId="38C56B4D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08B24CEE" w14:textId="5C2371D4" w:rsidR="00B5472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 xml:space="preserve">Pro výklad této smlouvy se za vyšší moc považují okolnosti, které vznikly po uzavření smlouvy, a které nemohly být smluvními stranami předpokládány, přičemž se jedná </w:t>
      </w:r>
      <w:r w:rsidR="00804518">
        <w:br/>
      </w:r>
      <w:r w:rsidRPr="00F44552">
        <w:t>o neodvratitelné události mimořádné povahy mající bezprostřední vliv na plnění díla ujednaného podle této smlouvy.</w:t>
      </w:r>
    </w:p>
    <w:p w14:paraId="3B3E05C7" w14:textId="77777777" w:rsidR="00B54722" w:rsidRPr="00173BBE" w:rsidRDefault="00B54722" w:rsidP="00B54722">
      <w:pPr>
        <w:pStyle w:val="Odstavecseseznamem"/>
        <w:rPr>
          <w:sz w:val="16"/>
          <w:szCs w:val="16"/>
        </w:rPr>
      </w:pPr>
    </w:p>
    <w:p w14:paraId="5570696D" w14:textId="77777777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 xml:space="preserve">V případě, že důvody vyšší moci pominou, je dotčená smluvní strana povinna neprodleně o takové skutečnosti písemně </w:t>
      </w:r>
      <w:smartTag w:uri="urn:schemas-microsoft-com:office:smarttags" w:element="PersonName">
        <w:r w:rsidRPr="00F44552">
          <w:t>info</w:t>
        </w:r>
      </w:smartTag>
      <w:r w:rsidRPr="00F44552">
        <w:t>rmovat druhou smluvní stranu.</w:t>
      </w:r>
    </w:p>
    <w:p w14:paraId="60720916" w14:textId="77777777" w:rsidR="00B54722" w:rsidRPr="000265DF" w:rsidRDefault="00B54722" w:rsidP="00B54722">
      <w:pPr>
        <w:pStyle w:val="Zkladntext3"/>
        <w:ind w:left="705"/>
        <w:rPr>
          <w:iCs/>
          <w:sz w:val="36"/>
          <w:szCs w:val="36"/>
        </w:rPr>
      </w:pPr>
    </w:p>
    <w:p w14:paraId="11D377F2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Cena díla</w:t>
      </w:r>
    </w:p>
    <w:p w14:paraId="78AD486A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2AC011FB" w14:textId="12B93CE5" w:rsidR="00B54722" w:rsidRPr="00CB415D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>C</w:t>
      </w:r>
      <w:r w:rsidR="00CB415D">
        <w:t>elková c</w:t>
      </w:r>
      <w:r w:rsidRPr="00F44552">
        <w:t>ena díla</w:t>
      </w:r>
      <w:r w:rsidR="00CB415D">
        <w:t xml:space="preserve"> </w:t>
      </w:r>
      <w:r w:rsidRPr="00F44552">
        <w:t xml:space="preserve">je </w:t>
      </w:r>
      <w:r w:rsidRPr="00CB415D">
        <w:t>sjednána</w:t>
      </w:r>
      <w:r w:rsidR="00CB415D" w:rsidRPr="00CB415D">
        <w:t xml:space="preserve"> jako cena nejvýše přípustná </w:t>
      </w:r>
      <w:r w:rsidRPr="00CB415D">
        <w:t>ve výši:</w:t>
      </w:r>
      <w:r w:rsidRPr="00CB415D">
        <w:tab/>
      </w:r>
    </w:p>
    <w:p w14:paraId="257E8D3F" w14:textId="77777777" w:rsidR="00B54722" w:rsidRPr="00F44552" w:rsidRDefault="00B54722" w:rsidP="00B54722">
      <w:pPr>
        <w:jc w:val="both"/>
      </w:pPr>
    </w:p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3"/>
        <w:gridCol w:w="1356"/>
        <w:gridCol w:w="2653"/>
      </w:tblGrid>
      <w:tr w:rsidR="00B54722" w:rsidRPr="00F44552" w14:paraId="6576F86C" w14:textId="77777777" w:rsidTr="00430F5C">
        <w:tc>
          <w:tcPr>
            <w:tcW w:w="4225" w:type="dxa"/>
            <w:tcBorders>
              <w:top w:val="single" w:sz="12" w:space="0" w:color="auto"/>
            </w:tcBorders>
          </w:tcPr>
          <w:p w14:paraId="02FD732C" w14:textId="77777777" w:rsidR="00B54722" w:rsidRPr="00F44552" w:rsidRDefault="00B54722" w:rsidP="00430F5C">
            <w:pPr>
              <w:pStyle w:val="Zkladntext3"/>
              <w:ind w:left="360"/>
              <w:rPr>
                <w:iCs/>
                <w:sz w:val="24"/>
                <w:szCs w:val="24"/>
              </w:rPr>
            </w:pPr>
            <w:r w:rsidRPr="00F44552">
              <w:rPr>
                <w:iCs/>
                <w:sz w:val="24"/>
                <w:szCs w:val="24"/>
              </w:rPr>
              <w:t>Cena celkem bez DPH</w:t>
            </w:r>
          </w:p>
        </w:tc>
        <w:tc>
          <w:tcPr>
            <w:tcW w:w="1380" w:type="dxa"/>
            <w:tcBorders>
              <w:top w:val="single" w:sz="12" w:space="0" w:color="auto"/>
            </w:tcBorders>
          </w:tcPr>
          <w:p w14:paraId="503804D3" w14:textId="77777777" w:rsidR="00B54722" w:rsidRPr="00F44552" w:rsidRDefault="00B54722" w:rsidP="00430F5C">
            <w:pPr>
              <w:pStyle w:val="Zkladntext3"/>
              <w:ind w:left="360"/>
              <w:rPr>
                <w:iCs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12" w:space="0" w:color="auto"/>
            </w:tcBorders>
          </w:tcPr>
          <w:p w14:paraId="101DE215" w14:textId="77777777" w:rsidR="00B54722" w:rsidRPr="00F44552" w:rsidRDefault="00B54722" w:rsidP="00430F5C">
            <w:pPr>
              <w:pStyle w:val="Zkladntext3"/>
              <w:ind w:left="360"/>
              <w:rPr>
                <w:b/>
                <w:iCs/>
                <w:sz w:val="24"/>
                <w:szCs w:val="24"/>
              </w:rPr>
            </w:pPr>
            <w:r w:rsidRPr="00F44552">
              <w:rPr>
                <w:sz w:val="24"/>
                <w:szCs w:val="24"/>
                <w:highlight w:val="yellow"/>
              </w:rPr>
              <w:t>…………</w:t>
            </w:r>
            <w:r w:rsidRPr="00F44552">
              <w:rPr>
                <w:b/>
                <w:iCs/>
                <w:sz w:val="24"/>
                <w:szCs w:val="24"/>
              </w:rPr>
              <w:t>Kč</w:t>
            </w:r>
          </w:p>
        </w:tc>
      </w:tr>
      <w:tr w:rsidR="00B54722" w:rsidRPr="00F44552" w14:paraId="21BC5FF1" w14:textId="77777777" w:rsidTr="00430F5C">
        <w:tc>
          <w:tcPr>
            <w:tcW w:w="4225" w:type="dxa"/>
          </w:tcPr>
          <w:p w14:paraId="20253B4D" w14:textId="77777777" w:rsidR="00B54722" w:rsidRPr="00F44552" w:rsidRDefault="00B54722" w:rsidP="00430F5C">
            <w:pPr>
              <w:pStyle w:val="Zkladntext3"/>
              <w:ind w:left="360"/>
              <w:rPr>
                <w:iCs/>
                <w:sz w:val="24"/>
                <w:szCs w:val="24"/>
              </w:rPr>
            </w:pPr>
            <w:r w:rsidRPr="00F44552">
              <w:rPr>
                <w:iCs/>
                <w:sz w:val="24"/>
                <w:szCs w:val="24"/>
              </w:rPr>
              <w:t xml:space="preserve">DPH </w:t>
            </w:r>
          </w:p>
        </w:tc>
        <w:tc>
          <w:tcPr>
            <w:tcW w:w="1380" w:type="dxa"/>
          </w:tcPr>
          <w:p w14:paraId="4F60BA4F" w14:textId="77777777" w:rsidR="00B54722" w:rsidRPr="00F44552" w:rsidRDefault="00B54722" w:rsidP="00430F5C">
            <w:pPr>
              <w:pStyle w:val="Zkladntext3"/>
              <w:ind w:left="360"/>
              <w:rPr>
                <w:iCs/>
                <w:sz w:val="24"/>
                <w:szCs w:val="24"/>
              </w:rPr>
            </w:pPr>
            <w:r w:rsidRPr="00F44552">
              <w:rPr>
                <w:iCs/>
                <w:sz w:val="24"/>
                <w:szCs w:val="24"/>
              </w:rPr>
              <w:t>21 %</w:t>
            </w:r>
          </w:p>
        </w:tc>
        <w:tc>
          <w:tcPr>
            <w:tcW w:w="2687" w:type="dxa"/>
          </w:tcPr>
          <w:p w14:paraId="4CD85186" w14:textId="77777777" w:rsidR="00B54722" w:rsidRPr="00F44552" w:rsidRDefault="00B54722" w:rsidP="00430F5C">
            <w:pPr>
              <w:pStyle w:val="Zkladntext3"/>
              <w:ind w:left="360"/>
              <w:rPr>
                <w:b/>
                <w:iCs/>
                <w:sz w:val="24"/>
                <w:szCs w:val="24"/>
              </w:rPr>
            </w:pPr>
            <w:r w:rsidRPr="00F44552">
              <w:rPr>
                <w:sz w:val="24"/>
                <w:szCs w:val="24"/>
                <w:highlight w:val="yellow"/>
              </w:rPr>
              <w:t>…………</w:t>
            </w:r>
            <w:r w:rsidRPr="00F44552">
              <w:rPr>
                <w:b/>
                <w:iCs/>
                <w:sz w:val="24"/>
                <w:szCs w:val="24"/>
              </w:rPr>
              <w:t>Kč</w:t>
            </w:r>
          </w:p>
        </w:tc>
      </w:tr>
      <w:tr w:rsidR="00B54722" w:rsidRPr="00F44552" w14:paraId="261F2C0D" w14:textId="77777777" w:rsidTr="00430F5C">
        <w:tc>
          <w:tcPr>
            <w:tcW w:w="4225" w:type="dxa"/>
            <w:tcBorders>
              <w:bottom w:val="single" w:sz="12" w:space="0" w:color="auto"/>
            </w:tcBorders>
          </w:tcPr>
          <w:p w14:paraId="52B9675B" w14:textId="77777777" w:rsidR="00B54722" w:rsidRPr="00F44552" w:rsidRDefault="00B54722" w:rsidP="00430F5C">
            <w:pPr>
              <w:pStyle w:val="Zkladntext3"/>
              <w:ind w:left="360"/>
              <w:rPr>
                <w:iCs/>
                <w:sz w:val="24"/>
                <w:szCs w:val="24"/>
              </w:rPr>
            </w:pPr>
            <w:r w:rsidRPr="00F44552">
              <w:rPr>
                <w:iCs/>
                <w:sz w:val="24"/>
                <w:szCs w:val="24"/>
              </w:rPr>
              <w:t xml:space="preserve">Cena celkem s DPH </w:t>
            </w:r>
          </w:p>
        </w:tc>
        <w:tc>
          <w:tcPr>
            <w:tcW w:w="1380" w:type="dxa"/>
            <w:tcBorders>
              <w:bottom w:val="single" w:sz="12" w:space="0" w:color="auto"/>
            </w:tcBorders>
          </w:tcPr>
          <w:p w14:paraId="2DBF00DA" w14:textId="77777777" w:rsidR="00B54722" w:rsidRPr="00F44552" w:rsidRDefault="00B54722" w:rsidP="00430F5C">
            <w:pPr>
              <w:pStyle w:val="Zkladntext3"/>
              <w:ind w:left="360"/>
              <w:rPr>
                <w:iCs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12" w:space="0" w:color="auto"/>
            </w:tcBorders>
          </w:tcPr>
          <w:p w14:paraId="1390692A" w14:textId="77777777" w:rsidR="00B54722" w:rsidRPr="00F44552" w:rsidRDefault="00B54722" w:rsidP="00430F5C">
            <w:pPr>
              <w:pStyle w:val="Zkladntext3"/>
              <w:ind w:left="360"/>
              <w:rPr>
                <w:b/>
                <w:iCs/>
                <w:sz w:val="24"/>
                <w:szCs w:val="24"/>
              </w:rPr>
            </w:pPr>
            <w:r w:rsidRPr="00F44552">
              <w:rPr>
                <w:sz w:val="24"/>
                <w:szCs w:val="24"/>
                <w:highlight w:val="yellow"/>
              </w:rPr>
              <w:t>…………</w:t>
            </w:r>
            <w:r w:rsidRPr="00F44552">
              <w:rPr>
                <w:b/>
                <w:iCs/>
                <w:sz w:val="24"/>
                <w:szCs w:val="24"/>
              </w:rPr>
              <w:t>Kč</w:t>
            </w:r>
          </w:p>
        </w:tc>
      </w:tr>
    </w:tbl>
    <w:p w14:paraId="14E9C69E" w14:textId="77777777" w:rsidR="00B54722" w:rsidRPr="00F44552" w:rsidRDefault="00B54722" w:rsidP="00B54722">
      <w:pPr>
        <w:pStyle w:val="Zkladntext3"/>
        <w:ind w:left="360"/>
        <w:rPr>
          <w:iCs/>
          <w:sz w:val="24"/>
          <w:szCs w:val="24"/>
        </w:rPr>
      </w:pPr>
    </w:p>
    <w:p w14:paraId="67755158" w14:textId="6D314A0B" w:rsidR="00B54722" w:rsidRPr="00F44552" w:rsidRDefault="00B54722" w:rsidP="00B54722">
      <w:pPr>
        <w:ind w:left="567"/>
        <w:jc w:val="both"/>
      </w:pPr>
      <w:r w:rsidRPr="00F44552">
        <w:t>Tato cena je shodná s nabídkovou cenou</w:t>
      </w:r>
      <w:r w:rsidR="00CB415D">
        <w:t xml:space="preserve"> zhotovitele</w:t>
      </w:r>
      <w:r w:rsidRPr="00F44552">
        <w:t xml:space="preserve"> </w:t>
      </w:r>
      <w:r w:rsidR="00804518">
        <w:t xml:space="preserve">a </w:t>
      </w:r>
      <w:r w:rsidRPr="00F44552">
        <w:t>je možné</w:t>
      </w:r>
      <w:r w:rsidR="00CB415D">
        <w:t xml:space="preserve"> ji</w:t>
      </w:r>
      <w:r w:rsidRPr="00F44552">
        <w:t xml:space="preserve"> překročit pouze za podmínek stanovených v této smlouvě.</w:t>
      </w:r>
    </w:p>
    <w:p w14:paraId="1ABE94C8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1C5E8125" w14:textId="16F28461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>Cena je podrobně specifikována v</w:t>
      </w:r>
      <w:r w:rsidR="00BF626B">
        <w:t> oceněném soupisu prací</w:t>
      </w:r>
      <w:r w:rsidR="00CB415D">
        <w:t>,</w:t>
      </w:r>
      <w:r w:rsidR="00BF626B">
        <w:t xml:space="preserve"> dodávek</w:t>
      </w:r>
      <w:r w:rsidR="00CB415D">
        <w:t xml:space="preserve"> a služeb</w:t>
      </w:r>
      <w:r w:rsidRPr="00F44552">
        <w:t xml:space="preserve"> </w:t>
      </w:r>
      <w:r w:rsidR="00804518">
        <w:br/>
      </w:r>
      <w:r w:rsidRPr="00F44552">
        <w:t>(z nabídky), který tvoří nedílnou součást této smlouvy jako její příloha č. 1.</w:t>
      </w:r>
      <w:r w:rsidRPr="00F44552">
        <w:tab/>
      </w:r>
    </w:p>
    <w:p w14:paraId="708D1CAA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709196BF" w14:textId="77777777" w:rsidR="00B54722" w:rsidRPr="00F44552" w:rsidRDefault="00B54722" w:rsidP="00B54722">
      <w:pPr>
        <w:numPr>
          <w:ilvl w:val="1"/>
          <w:numId w:val="22"/>
        </w:numPr>
        <w:ind w:left="567" w:hanging="567"/>
        <w:jc w:val="both"/>
      </w:pPr>
      <w:r w:rsidRPr="00F44552">
        <w:t>Úprava smluvních cen v průběhu realizace stavby je možná:</w:t>
      </w:r>
    </w:p>
    <w:p w14:paraId="1C511A4B" w14:textId="122DE5F6" w:rsidR="00B54722" w:rsidRPr="00F44552" w:rsidRDefault="00B54722" w:rsidP="00B54722">
      <w:pPr>
        <w:numPr>
          <w:ilvl w:val="1"/>
          <w:numId w:val="32"/>
        </w:numPr>
        <w:ind w:left="709"/>
        <w:jc w:val="both"/>
        <w:rPr>
          <w:iCs/>
          <w:lang w:val="x-none" w:eastAsia="x-none"/>
        </w:rPr>
      </w:pPr>
      <w:r w:rsidRPr="00F44552">
        <w:rPr>
          <w:iCs/>
          <w:lang w:eastAsia="x-none"/>
        </w:rPr>
        <w:t>v případě objednatelem odsouhlaseného provedení prací, které nejsou obsaženy v</w:t>
      </w:r>
      <w:r w:rsidR="00BF626B">
        <w:rPr>
          <w:iCs/>
          <w:lang w:eastAsia="x-none"/>
        </w:rPr>
        <w:t> oceněném soupisu prací a dodávek,</w:t>
      </w:r>
      <w:r w:rsidRPr="00F44552">
        <w:rPr>
          <w:iCs/>
          <w:lang w:val="x-none" w:eastAsia="x-none"/>
        </w:rPr>
        <w:t xml:space="preserve"> jsou nezbytné ke zhotovení díla (vícepráce). Cena těchto prací, pokud ji nebude možno určit z jednotkových cen obsažených v</w:t>
      </w:r>
      <w:r w:rsidR="00BF626B">
        <w:rPr>
          <w:iCs/>
          <w:lang w:eastAsia="x-none"/>
        </w:rPr>
        <w:t> oceněném soupisu prací a dodávek</w:t>
      </w:r>
      <w:r w:rsidRPr="00F44552">
        <w:rPr>
          <w:iCs/>
          <w:lang w:val="x-none" w:eastAsia="x-none"/>
        </w:rPr>
        <w:t xml:space="preserve">, bude stanovena podle cen </w:t>
      </w:r>
      <w:r w:rsidRPr="00F44552">
        <w:rPr>
          <w:iCs/>
          <w:lang w:eastAsia="x-none"/>
        </w:rPr>
        <w:t>Ú</w:t>
      </w:r>
      <w:r w:rsidRPr="00F44552">
        <w:rPr>
          <w:iCs/>
          <w:lang w:val="x-none" w:eastAsia="x-none"/>
        </w:rPr>
        <w:t>RS platných v době provádění díla,</w:t>
      </w:r>
    </w:p>
    <w:p w14:paraId="6E6A814A" w14:textId="51B910DD" w:rsidR="00B54722" w:rsidRPr="00F44552" w:rsidRDefault="00B54722" w:rsidP="00B54722">
      <w:pPr>
        <w:pStyle w:val="Zkladntext3"/>
        <w:numPr>
          <w:ilvl w:val="0"/>
          <w:numId w:val="32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dojde-li ke změně standardů, projektu či rozsahu prací vymezených zadávacími podmínkami veřejné zakázky vyvolaných objednatelem, nebo průběhem výstavby. Cena těchto víceprací/méně prací, pokud ji nebude možno určit z jednotkových cen </w:t>
      </w:r>
      <w:r w:rsidRPr="00F44552">
        <w:rPr>
          <w:iCs/>
          <w:sz w:val="24"/>
          <w:szCs w:val="24"/>
        </w:rPr>
        <w:lastRenderedPageBreak/>
        <w:t>obsažených v</w:t>
      </w:r>
      <w:r w:rsidR="00BF626B">
        <w:rPr>
          <w:iCs/>
          <w:sz w:val="24"/>
          <w:szCs w:val="24"/>
          <w:lang w:val="cs-CZ"/>
        </w:rPr>
        <w:t> oceněném soupisu prací a dodávek</w:t>
      </w:r>
      <w:r w:rsidRPr="00F44552">
        <w:rPr>
          <w:iCs/>
          <w:sz w:val="24"/>
          <w:szCs w:val="24"/>
        </w:rPr>
        <w:t xml:space="preserve">, bude stanovena podle cen </w:t>
      </w:r>
      <w:r w:rsidRPr="00F44552">
        <w:rPr>
          <w:iCs/>
          <w:sz w:val="24"/>
          <w:szCs w:val="24"/>
          <w:lang w:val="cs-CZ"/>
        </w:rPr>
        <w:t>Ú</w:t>
      </w:r>
      <w:r w:rsidRPr="00F44552">
        <w:rPr>
          <w:iCs/>
          <w:sz w:val="24"/>
          <w:szCs w:val="24"/>
        </w:rPr>
        <w:t>RS platných v době provádění díla,</w:t>
      </w:r>
    </w:p>
    <w:p w14:paraId="06EEF01E" w14:textId="77777777" w:rsidR="00B54722" w:rsidRPr="00F44552" w:rsidRDefault="00B54722" w:rsidP="00B54722">
      <w:pPr>
        <w:pStyle w:val="Zkladntext3"/>
        <w:numPr>
          <w:ilvl w:val="0"/>
          <w:numId w:val="32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úprava sjednané ceny díla a jeho částí v průběhu realizace stavby včetně stanovení konečné ceny musí být stanovena dohodou smluvních stran a to formou písemného dodatku k této smlouvě,</w:t>
      </w:r>
    </w:p>
    <w:p w14:paraId="177E68AC" w14:textId="621CD05D" w:rsidR="00B54722" w:rsidRPr="004456C0" w:rsidRDefault="00B54722" w:rsidP="00B54722">
      <w:pPr>
        <w:pStyle w:val="Zkladntext3"/>
        <w:numPr>
          <w:ilvl w:val="0"/>
          <w:numId w:val="32"/>
        </w:numPr>
        <w:rPr>
          <w:iCs/>
          <w:sz w:val="24"/>
          <w:szCs w:val="24"/>
        </w:rPr>
      </w:pPr>
      <w:r w:rsidRPr="004456C0">
        <w:rPr>
          <w:iCs/>
          <w:sz w:val="24"/>
          <w:szCs w:val="24"/>
        </w:rPr>
        <w:t>v případě, že bude v průběhu prací uvedená sazba DPH zákonem o dani z přidané hodnoty zvýšena nebo snížena, má zhotovitel</w:t>
      </w:r>
      <w:r w:rsidRPr="004456C0">
        <w:rPr>
          <w:iCs/>
          <w:sz w:val="24"/>
          <w:szCs w:val="24"/>
          <w:lang w:val="cs-CZ"/>
        </w:rPr>
        <w:t xml:space="preserve"> povinnost </w:t>
      </w:r>
      <w:r w:rsidRPr="004456C0">
        <w:rPr>
          <w:iCs/>
          <w:sz w:val="24"/>
          <w:szCs w:val="24"/>
        </w:rPr>
        <w:t>účtovat k ceně plnění daň v souladu s aktuáln</w:t>
      </w:r>
      <w:r w:rsidRPr="004456C0">
        <w:rPr>
          <w:iCs/>
          <w:sz w:val="24"/>
          <w:szCs w:val="24"/>
          <w:lang w:val="cs-CZ"/>
        </w:rPr>
        <w:t xml:space="preserve">ě platným </w:t>
      </w:r>
      <w:r w:rsidRPr="004456C0">
        <w:rPr>
          <w:iCs/>
          <w:sz w:val="24"/>
          <w:szCs w:val="24"/>
        </w:rPr>
        <w:t>zněním zákona.</w:t>
      </w:r>
    </w:p>
    <w:p w14:paraId="678243AE" w14:textId="77777777" w:rsidR="00B54722" w:rsidRPr="00173BBE" w:rsidRDefault="00B54722" w:rsidP="00B54722">
      <w:pPr>
        <w:pStyle w:val="Zkladntext3"/>
        <w:ind w:left="360"/>
        <w:rPr>
          <w:b/>
          <w:iCs/>
        </w:rPr>
      </w:pPr>
    </w:p>
    <w:p w14:paraId="0B6B6911" w14:textId="70CD44CB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Jakékoliv použití náhradních materiálů, jiných</w:t>
      </w:r>
      <w:r w:rsidRPr="00F44552">
        <w:rPr>
          <w:b/>
          <w:iCs/>
          <w:sz w:val="24"/>
          <w:szCs w:val="24"/>
        </w:rPr>
        <w:t xml:space="preserve"> </w:t>
      </w:r>
      <w:r w:rsidRPr="00F44552">
        <w:rPr>
          <w:iCs/>
          <w:sz w:val="24"/>
          <w:szCs w:val="24"/>
        </w:rPr>
        <w:t>technologií a případné nutné práce nad rámec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 xml:space="preserve">D je zhotovitel povinen předem projednat a odsouhlasit s objednatelem </w:t>
      </w:r>
      <w:r w:rsidR="00804518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>a případně s projektantem. Pokud práce nad rámec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>D provede zhotovitel bez předchozího projednání a odsouhlasení objednatele, není tento povinen provedené vícepráce zaplatit.</w:t>
      </w:r>
    </w:p>
    <w:p w14:paraId="32AA7882" w14:textId="77777777" w:rsidR="00B54722" w:rsidRPr="00F44552" w:rsidRDefault="00B54722" w:rsidP="00B54722">
      <w:pPr>
        <w:pStyle w:val="Zkladntext3"/>
        <w:ind w:left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Použitím dražších materiálů a výrobků nevzniká zhotoviteli právo uplatňovat změnu dohodnuté ceny, pokud není použití takových materiálů důsledkem změny PD či důsledkem požadavků objednatele.</w:t>
      </w:r>
    </w:p>
    <w:p w14:paraId="50DDEA11" w14:textId="77777777" w:rsidR="00B54722" w:rsidRPr="00173BBE" w:rsidRDefault="00B54722" w:rsidP="00B54722">
      <w:pPr>
        <w:pStyle w:val="Zkladntext3"/>
        <w:ind w:left="360"/>
        <w:rPr>
          <w:iCs/>
        </w:rPr>
      </w:pPr>
    </w:p>
    <w:p w14:paraId="6C697C05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Drobné odchylky od projektu budou mezi smluvními stranami zachyceny a stvrzovány ve stavebním deníku. Zásadní odchylky musí odsouhlasit autorský dozor a objednatel a budou předmětem dodatku k této smlouvě. Zároveň musí být vypracována dokumentace těchto změn. Změny materiálů budou zapisovány do stavebního deníku, konstrukční a jiné změny budou zapisovány do deníku víceprací a méně prací a budou kromě zápisu do tohoto deníku dokumentovány zvláštním výkresem nebo zakreslením do jednoho (pro tento účel vyčleněného) pare projektu.   </w:t>
      </w:r>
    </w:p>
    <w:p w14:paraId="25C7B099" w14:textId="0672761A" w:rsidR="00B54722" w:rsidRPr="000265DF" w:rsidRDefault="00B54722" w:rsidP="00B54722">
      <w:pPr>
        <w:pStyle w:val="Zkladntext3"/>
        <w:ind w:left="360"/>
        <w:rPr>
          <w:iCs/>
          <w:sz w:val="36"/>
          <w:szCs w:val="36"/>
        </w:rPr>
      </w:pPr>
    </w:p>
    <w:p w14:paraId="78CE9CE5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Místo plnění</w:t>
      </w:r>
    </w:p>
    <w:p w14:paraId="2965E9B0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45C2DF60" w14:textId="3C83329F" w:rsidR="00B54722" w:rsidRPr="00F44552" w:rsidRDefault="00B54722" w:rsidP="00B54722">
      <w:pPr>
        <w:ind w:firstLine="360"/>
        <w:rPr>
          <w:b/>
        </w:rPr>
      </w:pPr>
      <w:r w:rsidRPr="00F44552">
        <w:rPr>
          <w:bCs/>
          <w:iCs/>
        </w:rPr>
        <w:t xml:space="preserve">   Místem plnění je: </w:t>
      </w:r>
      <w:r w:rsidR="00804518">
        <w:rPr>
          <w:bCs/>
          <w:iCs/>
        </w:rPr>
        <w:t>„</w:t>
      </w:r>
      <w:r w:rsidRPr="00F44552">
        <w:rPr>
          <w:b/>
        </w:rPr>
        <w:t>ZŠ Jana Wericha, Španielova 1111, Praha 6 - Řepy“</w:t>
      </w:r>
    </w:p>
    <w:p w14:paraId="7D6E8F1B" w14:textId="54CFC720" w:rsidR="00B54722" w:rsidRDefault="00B54722" w:rsidP="00B54722">
      <w:pPr>
        <w:rPr>
          <w:lang w:eastAsia="x-none"/>
        </w:rPr>
      </w:pPr>
    </w:p>
    <w:p w14:paraId="4216E7B3" w14:textId="77777777" w:rsidR="000265DF" w:rsidRDefault="000265DF" w:rsidP="00B54722">
      <w:pPr>
        <w:rPr>
          <w:lang w:eastAsia="x-none"/>
        </w:rPr>
      </w:pPr>
    </w:p>
    <w:p w14:paraId="1574FB1E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Povinnosti objednatele</w:t>
      </w:r>
    </w:p>
    <w:p w14:paraId="43D26E90" w14:textId="77777777" w:rsidR="00B54722" w:rsidRPr="00F44552" w:rsidRDefault="00B54722" w:rsidP="00B54722">
      <w:pPr>
        <w:jc w:val="center"/>
        <w:rPr>
          <w:b/>
          <w:bCs/>
          <w:sz w:val="16"/>
          <w:szCs w:val="16"/>
        </w:rPr>
      </w:pPr>
    </w:p>
    <w:p w14:paraId="7AE85AC8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Objednatel se zavazuje za provedení díla dle čl. </w:t>
      </w:r>
      <w:r w:rsidRPr="00F44552">
        <w:rPr>
          <w:iCs/>
          <w:sz w:val="24"/>
          <w:szCs w:val="24"/>
          <w:lang w:val="cs-CZ"/>
        </w:rPr>
        <w:t>2</w:t>
      </w:r>
      <w:r w:rsidRPr="00F44552">
        <w:rPr>
          <w:iCs/>
          <w:sz w:val="24"/>
          <w:szCs w:val="24"/>
        </w:rPr>
        <w:t xml:space="preserve">. zaplatit zhotoviteli cenu dle čl. </w:t>
      </w:r>
      <w:r w:rsidRPr="00F44552">
        <w:rPr>
          <w:iCs/>
          <w:sz w:val="24"/>
          <w:szCs w:val="24"/>
          <w:lang w:val="cs-CZ"/>
        </w:rPr>
        <w:t>4</w:t>
      </w:r>
      <w:r w:rsidRPr="00F44552">
        <w:rPr>
          <w:iCs/>
          <w:sz w:val="24"/>
          <w:szCs w:val="24"/>
        </w:rPr>
        <w:t>. této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>D za podmínek v této smlouvě stanovených.</w:t>
      </w:r>
    </w:p>
    <w:p w14:paraId="3EEFAE02" w14:textId="77777777" w:rsidR="00B54722" w:rsidRPr="00173BBE" w:rsidRDefault="00B54722" w:rsidP="00B54722">
      <w:pPr>
        <w:pStyle w:val="Zkladntext3"/>
        <w:rPr>
          <w:iCs/>
        </w:rPr>
      </w:pPr>
    </w:p>
    <w:p w14:paraId="0BF3463E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Objednatel předá zhotoviteli 2 pare projektové dokumentace k realizaci nejpozději při podpisu smlouvy.</w:t>
      </w:r>
    </w:p>
    <w:p w14:paraId="0EDA5EE4" w14:textId="77777777" w:rsidR="00B54722" w:rsidRPr="000F554D" w:rsidRDefault="00B54722" w:rsidP="00B54722">
      <w:pPr>
        <w:pStyle w:val="Zkladntext3"/>
        <w:rPr>
          <w:iCs/>
        </w:rPr>
      </w:pPr>
    </w:p>
    <w:p w14:paraId="6A77044D" w14:textId="1039E1CB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Objednatel předá staveniště zhotoviteli obvyklým způsobem prosto práv třetí osoby </w:t>
      </w:r>
      <w:r w:rsidR="00804518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>a to nejpozději do dne zahájení prací dle této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 xml:space="preserve">D. Staveniště bude předáno zhotoviteli k bezplatnému </w:t>
      </w:r>
      <w:r w:rsidR="00B96FD1">
        <w:rPr>
          <w:iCs/>
          <w:sz w:val="24"/>
          <w:szCs w:val="24"/>
          <w:lang w:val="cs-CZ"/>
        </w:rPr>
        <w:t>užívání</w:t>
      </w:r>
      <w:r w:rsidRPr="00F44552">
        <w:rPr>
          <w:iCs/>
          <w:sz w:val="24"/>
          <w:szCs w:val="24"/>
        </w:rPr>
        <w:t xml:space="preserve"> po dobu výstavby. </w:t>
      </w:r>
    </w:p>
    <w:p w14:paraId="72ECF601" w14:textId="77777777" w:rsidR="00B54722" w:rsidRPr="00F44552" w:rsidRDefault="00B54722" w:rsidP="00B54722">
      <w:pPr>
        <w:ind w:left="567"/>
        <w:jc w:val="both"/>
      </w:pPr>
      <w:r w:rsidRPr="00F44552">
        <w:t xml:space="preserve">O převzetí staveniště bude sepsán zápis podepsaný oběma stranami. </w:t>
      </w:r>
    </w:p>
    <w:p w14:paraId="07A6841F" w14:textId="77777777" w:rsidR="00B54722" w:rsidRPr="00F44552" w:rsidRDefault="00B54722" w:rsidP="00B54722">
      <w:pPr>
        <w:jc w:val="both"/>
        <w:rPr>
          <w:i/>
          <w:iCs/>
          <w:sz w:val="16"/>
          <w:szCs w:val="16"/>
        </w:rPr>
      </w:pPr>
    </w:p>
    <w:p w14:paraId="1A274133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Staveništěm se rozumí prostor určený objednatelem pro stavbu a zařízení staveniště. </w:t>
      </w:r>
    </w:p>
    <w:p w14:paraId="6EFD143F" w14:textId="1F6F8327" w:rsidR="00B54722" w:rsidRPr="00F44552" w:rsidRDefault="00B54722" w:rsidP="00B54722">
      <w:pPr>
        <w:pStyle w:val="Zkladntextodsazen2"/>
        <w:ind w:left="567"/>
        <w:rPr>
          <w:iCs/>
          <w:lang w:val="cs-CZ"/>
        </w:rPr>
      </w:pPr>
      <w:r w:rsidRPr="00F44552">
        <w:rPr>
          <w:iCs/>
        </w:rPr>
        <w:t>Objednatel odevzdá zhotoviteli celé staveniště najednou</w:t>
      </w:r>
      <w:r w:rsidRPr="00F44552">
        <w:rPr>
          <w:iCs/>
          <w:lang w:val="cs-CZ"/>
        </w:rPr>
        <w:t xml:space="preserve"> </w:t>
      </w:r>
      <w:r w:rsidRPr="00F44552">
        <w:rPr>
          <w:iCs/>
        </w:rPr>
        <w:t>tak, aby zhotovitel na něm mohl začít práce podle předané</w:t>
      </w:r>
      <w:r w:rsidR="00804518">
        <w:rPr>
          <w:iCs/>
          <w:lang w:val="cs-CZ"/>
        </w:rPr>
        <w:t xml:space="preserve"> projektové dokumentace pro provedení stavby</w:t>
      </w:r>
      <w:r w:rsidRPr="00F44552">
        <w:rPr>
          <w:iCs/>
          <w:lang w:val="cs-CZ"/>
        </w:rPr>
        <w:t>, HMG</w:t>
      </w:r>
      <w:r w:rsidRPr="00F44552">
        <w:rPr>
          <w:iCs/>
        </w:rPr>
        <w:t xml:space="preserve"> a řádně v nich pokračovat.</w:t>
      </w:r>
      <w:r w:rsidRPr="00F44552">
        <w:rPr>
          <w:iCs/>
          <w:lang w:val="cs-CZ"/>
        </w:rPr>
        <w:t xml:space="preserve"> </w:t>
      </w:r>
    </w:p>
    <w:p w14:paraId="7DFEA31A" w14:textId="77777777" w:rsidR="00B54722" w:rsidRPr="00173BBE" w:rsidRDefault="00B54722" w:rsidP="00B54722">
      <w:pPr>
        <w:pStyle w:val="Zkladntextodsazen2"/>
        <w:ind w:left="567"/>
        <w:rPr>
          <w:iCs/>
          <w:sz w:val="16"/>
          <w:szCs w:val="16"/>
          <w:lang w:val="cs-CZ"/>
        </w:rPr>
      </w:pPr>
    </w:p>
    <w:p w14:paraId="2CC42424" w14:textId="69C0858E" w:rsidR="00B54722" w:rsidRPr="00F44552" w:rsidRDefault="00B54722" w:rsidP="00B54722">
      <w:pPr>
        <w:pStyle w:val="Zkladntext3"/>
        <w:ind w:left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Na staveniště mohou vstupovat jen pověření pracovníci objednatele, zejména technický dozor</w:t>
      </w:r>
      <w:r w:rsidR="00B96FD1">
        <w:rPr>
          <w:iCs/>
          <w:sz w:val="24"/>
          <w:szCs w:val="24"/>
          <w:lang w:val="cs-CZ"/>
        </w:rPr>
        <w:t xml:space="preserve"> stavebníka</w:t>
      </w:r>
      <w:r w:rsidRPr="00F44552">
        <w:rPr>
          <w:iCs/>
          <w:sz w:val="24"/>
          <w:szCs w:val="24"/>
        </w:rPr>
        <w:t xml:space="preserve"> a zástupce projektanta vykonávající autorský dozor. Zařízení staveniště zabezpečuje zhotovitel, jeho cena je součástí ceny za dílo. </w:t>
      </w:r>
    </w:p>
    <w:p w14:paraId="7653D625" w14:textId="77777777" w:rsidR="00B54722" w:rsidRPr="00F44552" w:rsidRDefault="00B54722" w:rsidP="00B54722">
      <w:pPr>
        <w:pStyle w:val="Zkladntext3"/>
        <w:ind w:left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zabezpečí na své náklady dopravu a skladování všech materiálů, stavebních hmot a dílců, výrobků, strojů a zařízení a jejich přesun ze skladu na staveniště.</w:t>
      </w:r>
    </w:p>
    <w:p w14:paraId="25DCAD24" w14:textId="77777777" w:rsidR="00B54722" w:rsidRPr="00F44552" w:rsidRDefault="00B54722" w:rsidP="00B54722">
      <w:pPr>
        <w:ind w:left="708"/>
        <w:jc w:val="both"/>
        <w:rPr>
          <w:sz w:val="16"/>
          <w:szCs w:val="16"/>
        </w:rPr>
      </w:pPr>
    </w:p>
    <w:p w14:paraId="1DEB105A" w14:textId="7E172A8F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lastRenderedPageBreak/>
        <w:t>Objednatel zabezpečuje výkon autorského dozoru v rozsahu vyplývajícím z projektu</w:t>
      </w:r>
      <w:r w:rsidRPr="00F44552">
        <w:rPr>
          <w:iCs/>
          <w:sz w:val="24"/>
          <w:szCs w:val="24"/>
        </w:rPr>
        <w:br/>
        <w:t xml:space="preserve">a technický dozor </w:t>
      </w:r>
      <w:r w:rsidR="00F410BC">
        <w:rPr>
          <w:iCs/>
          <w:sz w:val="24"/>
          <w:szCs w:val="24"/>
          <w:lang w:val="cs-CZ"/>
        </w:rPr>
        <w:t>stavebníka</w:t>
      </w:r>
      <w:r w:rsidRPr="00F44552">
        <w:rPr>
          <w:iCs/>
          <w:sz w:val="24"/>
          <w:szCs w:val="24"/>
        </w:rPr>
        <w:t>. Jména osob oprávněných k výkonu autorského</w:t>
      </w:r>
      <w:r w:rsidRPr="00F44552">
        <w:rPr>
          <w:iCs/>
          <w:sz w:val="24"/>
          <w:szCs w:val="24"/>
        </w:rPr>
        <w:br/>
        <w:t>a technického dozoru</w:t>
      </w:r>
      <w:r w:rsidR="00F410BC">
        <w:rPr>
          <w:iCs/>
          <w:sz w:val="24"/>
          <w:szCs w:val="24"/>
          <w:lang w:val="cs-CZ"/>
        </w:rPr>
        <w:t xml:space="preserve"> stavebníka</w:t>
      </w:r>
      <w:r w:rsidRPr="00F44552">
        <w:rPr>
          <w:iCs/>
          <w:sz w:val="24"/>
          <w:szCs w:val="24"/>
        </w:rPr>
        <w:t xml:space="preserve">, sdělí objednatel zhotoviteli nejpozději při předání staveniště. </w:t>
      </w:r>
    </w:p>
    <w:p w14:paraId="5DDF111A" w14:textId="77777777" w:rsidR="00B54722" w:rsidRPr="00173BBE" w:rsidRDefault="00B54722" w:rsidP="00B54722">
      <w:pPr>
        <w:pStyle w:val="Zkladntext3"/>
        <w:rPr>
          <w:iCs/>
        </w:rPr>
      </w:pPr>
    </w:p>
    <w:p w14:paraId="51A00C6E" w14:textId="4041DF5A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Objednatel má vyhrazeno právo kontrolovat dílo v průběhu výstavby. Termíny pravidelných kontrolních dnů budou stanoveny při </w:t>
      </w:r>
      <w:r w:rsidR="00F410BC">
        <w:rPr>
          <w:iCs/>
          <w:sz w:val="24"/>
          <w:szCs w:val="24"/>
          <w:lang w:val="cs-CZ"/>
        </w:rPr>
        <w:t xml:space="preserve">předání staveniště, případně při </w:t>
      </w:r>
      <w:r w:rsidRPr="00F44552">
        <w:rPr>
          <w:iCs/>
          <w:sz w:val="24"/>
          <w:szCs w:val="24"/>
        </w:rPr>
        <w:t xml:space="preserve">zahájení prací zápisem ve stavebním deníku. </w:t>
      </w:r>
    </w:p>
    <w:p w14:paraId="014D6A4A" w14:textId="77777777" w:rsidR="00B54722" w:rsidRPr="000265DF" w:rsidRDefault="00B54722" w:rsidP="00B54722">
      <w:pPr>
        <w:pStyle w:val="Zkladntext3"/>
        <w:rPr>
          <w:iCs/>
          <w:sz w:val="36"/>
          <w:szCs w:val="36"/>
        </w:rPr>
      </w:pPr>
    </w:p>
    <w:p w14:paraId="11F34804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Povinnosti zhotovitele</w:t>
      </w:r>
    </w:p>
    <w:p w14:paraId="3D1E7E99" w14:textId="77777777" w:rsidR="00B54722" w:rsidRPr="00F44552" w:rsidRDefault="00B54722" w:rsidP="00B54722">
      <w:pPr>
        <w:rPr>
          <w:sz w:val="16"/>
          <w:szCs w:val="16"/>
        </w:rPr>
      </w:pPr>
    </w:p>
    <w:p w14:paraId="55EB7AF3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Zhotovitel se zavazuje za podmínek této smlouvy provést dílo v rozsahu dle čl. </w:t>
      </w:r>
      <w:r w:rsidRPr="00F44552">
        <w:rPr>
          <w:iCs/>
          <w:sz w:val="24"/>
          <w:szCs w:val="24"/>
          <w:lang w:val="cs-CZ"/>
        </w:rPr>
        <w:t>2</w:t>
      </w:r>
      <w:r w:rsidRPr="00F44552">
        <w:rPr>
          <w:iCs/>
          <w:sz w:val="24"/>
          <w:szCs w:val="24"/>
        </w:rPr>
        <w:t xml:space="preserve"> této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>D, a to na svůj náklad a nebezpečí.</w:t>
      </w:r>
    </w:p>
    <w:p w14:paraId="45D8A9D3" w14:textId="77777777" w:rsidR="00B54722" w:rsidRPr="00173BBE" w:rsidRDefault="00B54722" w:rsidP="00B54722">
      <w:pPr>
        <w:pStyle w:val="Zkladntext3"/>
        <w:rPr>
          <w:iCs/>
        </w:rPr>
      </w:pPr>
    </w:p>
    <w:p w14:paraId="23F7CC8F" w14:textId="77777777" w:rsidR="00B5472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ponese na svůj náklad případné poškození nepředaného a nepřevzatého díla.</w:t>
      </w:r>
    </w:p>
    <w:p w14:paraId="746F59AC" w14:textId="77777777" w:rsidR="00B54722" w:rsidRPr="00173BBE" w:rsidRDefault="00B54722" w:rsidP="00B54722">
      <w:pPr>
        <w:pStyle w:val="Odstavecseseznamem"/>
        <w:rPr>
          <w:iCs/>
          <w:sz w:val="16"/>
          <w:szCs w:val="16"/>
        </w:rPr>
      </w:pPr>
    </w:p>
    <w:p w14:paraId="1C92931F" w14:textId="42E6C3BE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Náklady spojené </w:t>
      </w:r>
      <w:r w:rsidR="00F410BC">
        <w:rPr>
          <w:iCs/>
          <w:sz w:val="24"/>
          <w:szCs w:val="24"/>
          <w:lang w:val="cs-CZ"/>
        </w:rPr>
        <w:t>se</w:t>
      </w:r>
      <w:r w:rsidRPr="00F44552">
        <w:rPr>
          <w:iCs/>
          <w:sz w:val="24"/>
          <w:szCs w:val="24"/>
        </w:rPr>
        <w:t xml:space="preserve"> skládkováním sutě a vybouraných hmot jakož i všechny náležitosti s těmito činnostmi spojenými si zajišťuje zhotovitel ve vlastní režii.</w:t>
      </w:r>
    </w:p>
    <w:p w14:paraId="3E22C38F" w14:textId="77777777" w:rsidR="00B54722" w:rsidRPr="00173BBE" w:rsidRDefault="00B54722" w:rsidP="00B54722">
      <w:pPr>
        <w:pStyle w:val="Zkladntext3"/>
        <w:rPr>
          <w:iCs/>
        </w:rPr>
      </w:pPr>
    </w:p>
    <w:p w14:paraId="56B520BC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Zhotovitel se zavazuje akceptovat případné požadavky objednatele na provedení prací nad rámec sjednaného předmětu plnění. </w:t>
      </w:r>
    </w:p>
    <w:p w14:paraId="7DB5B9B0" w14:textId="77777777" w:rsidR="00B54722" w:rsidRPr="00173BBE" w:rsidRDefault="00B54722" w:rsidP="00B54722">
      <w:pPr>
        <w:pStyle w:val="Zkladntext3"/>
        <w:rPr>
          <w:iCs/>
        </w:rPr>
      </w:pPr>
    </w:p>
    <w:p w14:paraId="3FA19CA2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Zhotovitel zabezpečí na své náklady odstranění odpadů a nečistot, které jsou výsledkem jeho činnosti. Zhotovitel se zavazuje udržovat pořádek a čistotu na staveništi a odpovídá za škodu způsobenou neplněním této povinnosti. </w:t>
      </w:r>
    </w:p>
    <w:p w14:paraId="3602CAE5" w14:textId="77777777" w:rsidR="00B54722" w:rsidRPr="000F554D" w:rsidRDefault="00B54722" w:rsidP="00B54722">
      <w:pPr>
        <w:pStyle w:val="Zkladntext3"/>
        <w:rPr>
          <w:iCs/>
        </w:rPr>
      </w:pPr>
    </w:p>
    <w:p w14:paraId="242E7714" w14:textId="018C576F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Zhotovitel je povinen nejpozději do </w:t>
      </w:r>
      <w:r w:rsidR="00F410BC">
        <w:rPr>
          <w:iCs/>
          <w:sz w:val="24"/>
          <w:szCs w:val="24"/>
          <w:lang w:val="cs-CZ"/>
        </w:rPr>
        <w:t>3</w:t>
      </w:r>
      <w:r w:rsidR="00804518">
        <w:rPr>
          <w:iCs/>
          <w:sz w:val="24"/>
          <w:szCs w:val="24"/>
          <w:lang w:val="cs-CZ"/>
        </w:rPr>
        <w:t xml:space="preserve"> </w:t>
      </w:r>
      <w:r w:rsidRPr="00F44552">
        <w:rPr>
          <w:iCs/>
          <w:sz w:val="24"/>
          <w:szCs w:val="24"/>
        </w:rPr>
        <w:t xml:space="preserve">dnů po podpisu zápisu o předání a převzetí díla vyklidit staveniště. Pro případ prodlení je zhotovitel povinen zaplatit smluvní pokutu ve výši </w:t>
      </w:r>
      <w:r>
        <w:rPr>
          <w:iCs/>
          <w:sz w:val="24"/>
          <w:szCs w:val="24"/>
          <w:lang w:val="cs-CZ"/>
        </w:rPr>
        <w:t>2</w:t>
      </w:r>
      <w:r w:rsidR="00804518">
        <w:rPr>
          <w:iCs/>
          <w:sz w:val="24"/>
          <w:szCs w:val="24"/>
          <w:lang w:val="cs-CZ"/>
        </w:rPr>
        <w:t xml:space="preserve"> </w:t>
      </w:r>
      <w:r w:rsidRPr="00F44552">
        <w:rPr>
          <w:iCs/>
          <w:sz w:val="24"/>
          <w:szCs w:val="24"/>
        </w:rPr>
        <w:t xml:space="preserve">000 Kč za každý den prodlení. </w:t>
      </w:r>
    </w:p>
    <w:p w14:paraId="259B0379" w14:textId="77777777" w:rsidR="00B54722" w:rsidRPr="00173BBE" w:rsidRDefault="00B54722" w:rsidP="00B54722">
      <w:pPr>
        <w:pStyle w:val="Zkladntext3"/>
        <w:rPr>
          <w:iCs/>
        </w:rPr>
      </w:pPr>
    </w:p>
    <w:p w14:paraId="46E0FE31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odpovídá za bezpečnost a ochranu zdraví vlastních pracovníků včetně zaškolení a dodržování protipožárních předpisů.</w:t>
      </w:r>
    </w:p>
    <w:p w14:paraId="40847159" w14:textId="77777777" w:rsidR="00B54722" w:rsidRPr="00173BBE" w:rsidRDefault="00B54722" w:rsidP="00B54722">
      <w:pPr>
        <w:pStyle w:val="Zkladntext3"/>
        <w:rPr>
          <w:iCs/>
        </w:rPr>
      </w:pPr>
    </w:p>
    <w:p w14:paraId="33FD2B1D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je povinen - v rámci dohodnuté ceny - zajistit vyložení, správné skladování a uložení všech materiálů (stavebních hmot a výrobků), použitých při realizaci díla této smlouvy, jakož i staveništní svislou dopravu.</w:t>
      </w:r>
    </w:p>
    <w:p w14:paraId="126BD1D4" w14:textId="77777777" w:rsidR="00B54722" w:rsidRPr="00173BBE" w:rsidRDefault="00B54722" w:rsidP="00B54722">
      <w:pPr>
        <w:pStyle w:val="Zkladntext3"/>
        <w:rPr>
          <w:iCs/>
        </w:rPr>
      </w:pPr>
    </w:p>
    <w:p w14:paraId="13C533B2" w14:textId="1431927D" w:rsidR="00B54722" w:rsidRPr="00F410BC" w:rsidRDefault="00B54722" w:rsidP="00F410BC">
      <w:pPr>
        <w:pStyle w:val="Zkladntext3"/>
        <w:numPr>
          <w:ilvl w:val="1"/>
          <w:numId w:val="22"/>
        </w:numPr>
        <w:ind w:left="567" w:hanging="567"/>
        <w:rPr>
          <w:iCs/>
        </w:rPr>
      </w:pPr>
      <w:r w:rsidRPr="00F44552">
        <w:rPr>
          <w:iCs/>
          <w:sz w:val="24"/>
          <w:szCs w:val="24"/>
        </w:rPr>
        <w:t xml:space="preserve">Zhotovitel bude dbát podmínek pro odběr el. energie a vody, které stanoví objednatel v protokole o předání staveniště. </w:t>
      </w:r>
    </w:p>
    <w:p w14:paraId="4CCD7CC8" w14:textId="77777777" w:rsidR="00F410BC" w:rsidRPr="00173BBE" w:rsidRDefault="00F410BC" w:rsidP="00F410BC">
      <w:pPr>
        <w:pStyle w:val="Zkladntext3"/>
        <w:ind w:left="567"/>
        <w:rPr>
          <w:iCs/>
        </w:rPr>
      </w:pPr>
    </w:p>
    <w:p w14:paraId="0F5CEA4A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Zhotovitel odpovídá za pořádek a čistotu na staveništi, zařízení staveniště a dotčených prostorách. </w:t>
      </w:r>
    </w:p>
    <w:p w14:paraId="7A94DC51" w14:textId="77777777" w:rsidR="00B54722" w:rsidRPr="00173BBE" w:rsidRDefault="00B54722" w:rsidP="00B54722">
      <w:pPr>
        <w:pStyle w:val="Zkladntext3"/>
        <w:rPr>
          <w:iCs/>
        </w:rPr>
      </w:pPr>
    </w:p>
    <w:p w14:paraId="3BD4FB8C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Na požadavek objednatele je zhotovitel povinen </w:t>
      </w:r>
      <w:r w:rsidRPr="00CB415D">
        <w:rPr>
          <w:iCs/>
          <w:sz w:val="24"/>
          <w:szCs w:val="24"/>
        </w:rPr>
        <w:t>dopracovat zpracovaný HMG do provádění denních prací po stavebních činnostech, pokud to vyžaduje postup</w:t>
      </w:r>
      <w:r w:rsidRPr="00F44552">
        <w:rPr>
          <w:iCs/>
          <w:sz w:val="24"/>
          <w:szCs w:val="24"/>
        </w:rPr>
        <w:t xml:space="preserve"> stavebních prací a zájem objednatele. </w:t>
      </w:r>
    </w:p>
    <w:p w14:paraId="74C307E4" w14:textId="77777777" w:rsidR="00B54722" w:rsidRPr="00173BBE" w:rsidRDefault="00B54722" w:rsidP="00B54722">
      <w:pPr>
        <w:pStyle w:val="Zkladntext3"/>
        <w:rPr>
          <w:iCs/>
        </w:rPr>
      </w:pPr>
    </w:p>
    <w:p w14:paraId="6E8582C6" w14:textId="6B28884C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v plném rozsahu zodpovídá za způsobené škody objednateli a třetím osobám. Zhotovitel je povinen po celou dobu stavby být pojištěn</w:t>
      </w:r>
      <w:r w:rsidRPr="00F44552">
        <w:rPr>
          <w:iCs/>
          <w:sz w:val="24"/>
          <w:szCs w:val="24"/>
          <w:lang w:val="cs-CZ"/>
        </w:rPr>
        <w:t xml:space="preserve"> na </w:t>
      </w:r>
      <w:r w:rsidRPr="00F44552">
        <w:rPr>
          <w:iCs/>
          <w:sz w:val="24"/>
          <w:szCs w:val="24"/>
        </w:rPr>
        <w:t>minimální pojistn</w:t>
      </w:r>
      <w:r w:rsidRPr="00F44552">
        <w:rPr>
          <w:iCs/>
          <w:sz w:val="24"/>
          <w:szCs w:val="24"/>
          <w:lang w:val="cs-CZ"/>
        </w:rPr>
        <w:t>ou</w:t>
      </w:r>
      <w:r w:rsidRPr="00F44552">
        <w:rPr>
          <w:iCs/>
          <w:sz w:val="24"/>
          <w:szCs w:val="24"/>
        </w:rPr>
        <w:t xml:space="preserve"> částka </w:t>
      </w:r>
      <w:r>
        <w:rPr>
          <w:iCs/>
          <w:sz w:val="24"/>
          <w:szCs w:val="24"/>
          <w:lang w:val="cs-CZ"/>
        </w:rPr>
        <w:t>10</w:t>
      </w:r>
      <w:r w:rsidRPr="00F44552">
        <w:rPr>
          <w:iCs/>
          <w:sz w:val="24"/>
          <w:szCs w:val="24"/>
        </w:rPr>
        <w:t xml:space="preserve"> mil. Kč</w:t>
      </w:r>
      <w:r w:rsidR="009B0390">
        <w:rPr>
          <w:iCs/>
          <w:sz w:val="24"/>
          <w:szCs w:val="24"/>
          <w:lang w:val="cs-CZ"/>
        </w:rPr>
        <w:t xml:space="preserve"> (č. pojistné smlouvy</w:t>
      </w:r>
      <w:r w:rsidRPr="00F44552">
        <w:rPr>
          <w:sz w:val="24"/>
          <w:szCs w:val="24"/>
          <w:highlight w:val="yellow"/>
        </w:rPr>
        <w:t>…………</w:t>
      </w:r>
      <w:r w:rsidRPr="00F44552">
        <w:rPr>
          <w:sz w:val="24"/>
          <w:szCs w:val="24"/>
          <w:lang w:val="cs-CZ"/>
        </w:rPr>
        <w:t>).</w:t>
      </w:r>
    </w:p>
    <w:p w14:paraId="12F6DC52" w14:textId="77777777" w:rsidR="00B54722" w:rsidRPr="00173BBE" w:rsidRDefault="00B54722" w:rsidP="00B54722">
      <w:pPr>
        <w:pStyle w:val="Zkladntext3"/>
        <w:rPr>
          <w:iCs/>
        </w:rPr>
      </w:pPr>
    </w:p>
    <w:p w14:paraId="3DBA9D9C" w14:textId="77777777" w:rsidR="00B54722" w:rsidRPr="00173BBE" w:rsidRDefault="00B54722" w:rsidP="00B54722">
      <w:pPr>
        <w:jc w:val="both"/>
        <w:rPr>
          <w:iCs/>
          <w:u w:val="single"/>
        </w:rPr>
      </w:pPr>
    </w:p>
    <w:p w14:paraId="3B3D3739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Dodací podmínky</w:t>
      </w:r>
    </w:p>
    <w:p w14:paraId="367C5F79" w14:textId="77777777" w:rsidR="00B54722" w:rsidRPr="00F44552" w:rsidRDefault="00B54722" w:rsidP="00B54722">
      <w:pPr>
        <w:rPr>
          <w:sz w:val="16"/>
          <w:szCs w:val="16"/>
        </w:rPr>
      </w:pPr>
    </w:p>
    <w:p w14:paraId="5C676FA9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Požadovaná kvalita a způsob její kontroly se řídí obecně závaznými předpisy. Na stavbu budou použity materiály I. jakostní třídy s parametry odpovídajícími </w:t>
      </w:r>
      <w:r w:rsidRPr="00F44552">
        <w:rPr>
          <w:iCs/>
          <w:sz w:val="24"/>
          <w:szCs w:val="24"/>
        </w:rPr>
        <w:lastRenderedPageBreak/>
        <w:t>projektové dokumentaci. Na vyžádání objednatele předloží zhotovitel vzorky a</w:t>
      </w:r>
      <w:r w:rsidRPr="00F44552">
        <w:rPr>
          <w:iCs/>
          <w:sz w:val="24"/>
          <w:szCs w:val="24"/>
          <w:lang w:val="cs-CZ"/>
        </w:rPr>
        <w:t> </w:t>
      </w:r>
      <w:r w:rsidRPr="00F44552">
        <w:rPr>
          <w:iCs/>
          <w:sz w:val="24"/>
          <w:szCs w:val="24"/>
        </w:rPr>
        <w:t>předepsané atesty materiálů, které hodlá použít do stavby.</w:t>
      </w:r>
    </w:p>
    <w:p w14:paraId="5E582921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Stavební deník (dále SD)</w:t>
      </w:r>
      <w:r w:rsidRPr="00F44552">
        <w:rPr>
          <w:iCs/>
          <w:sz w:val="24"/>
          <w:szCs w:val="24"/>
          <w:lang w:val="cs-CZ"/>
        </w:rPr>
        <w:t>:</w:t>
      </w:r>
    </w:p>
    <w:p w14:paraId="772ECC9F" w14:textId="51CBAFC6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vede ode dne převzetí staveniště o pracích, které provádí stavební deník. Do deníku se zapisují všechny skutečnosti rozhodné pro plnění smlouvy, jako jsou údaje o časovém postupu prací, zdůvodnění odchylek od projektu apod. Objednatel je povinen sledovat obsah deníku a k zápisům zhotovitele vyjadřovat své stanovisko. SD je zhotovitel povinen uložit tak, aby k němu měl přístup zástupce objednatele vykonávající technický dozor</w:t>
      </w:r>
      <w:r w:rsidR="00AD2F52">
        <w:rPr>
          <w:iCs/>
          <w:sz w:val="24"/>
          <w:szCs w:val="24"/>
          <w:lang w:val="cs-CZ"/>
        </w:rPr>
        <w:t xml:space="preserve"> stavebníka</w:t>
      </w:r>
      <w:r w:rsidRPr="00F44552">
        <w:rPr>
          <w:iCs/>
          <w:sz w:val="24"/>
          <w:szCs w:val="24"/>
        </w:rPr>
        <w:t>.</w:t>
      </w:r>
    </w:p>
    <w:p w14:paraId="596CF6B5" w14:textId="77777777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Je zakázáno zápisy ve SD přepisovat, škrtat a dále nelze z deníku vytrhávat jednotlivé listy.</w:t>
      </w:r>
    </w:p>
    <w:p w14:paraId="44415CD7" w14:textId="3A46D5C3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SD se skládá z úvodního listu, denních záznamů a příloh. Úvodní list obsahuje: název a sídlo objednatele, </w:t>
      </w:r>
      <w:r w:rsidR="00E9729F">
        <w:rPr>
          <w:iCs/>
          <w:sz w:val="24"/>
          <w:szCs w:val="24"/>
          <w:lang w:val="cs-CZ"/>
        </w:rPr>
        <w:t xml:space="preserve">zhotovitele, </w:t>
      </w:r>
      <w:r w:rsidRPr="00F44552">
        <w:rPr>
          <w:iCs/>
          <w:sz w:val="24"/>
          <w:szCs w:val="24"/>
        </w:rPr>
        <w:t xml:space="preserve">projektanta a </w:t>
      </w:r>
      <w:r w:rsidRPr="00F44552">
        <w:rPr>
          <w:iCs/>
          <w:sz w:val="24"/>
          <w:szCs w:val="24"/>
          <w:lang w:val="cs-CZ"/>
        </w:rPr>
        <w:t>pod</w:t>
      </w:r>
      <w:r w:rsidRPr="00F44552">
        <w:rPr>
          <w:iCs/>
          <w:sz w:val="24"/>
          <w:szCs w:val="24"/>
        </w:rPr>
        <w:t>dodavatelů, identifikační údaje stavby podle projektu, přehled uzavřených smluv, seznam dokladů a úředních opatření týkajících se díla, seznam projektové dokumentace.</w:t>
      </w:r>
    </w:p>
    <w:p w14:paraId="1A936AD7" w14:textId="77777777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Denní záznamy se píší do knihy s očíslovanými listy se dvěma oddělitelnými průpisy.</w:t>
      </w:r>
    </w:p>
    <w:p w14:paraId="24767F91" w14:textId="77777777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V deníku se průběžně vyznačují doklady, které se v jednom vyhotovení ukládají přímo na stavbě, jako jsou smlouvy, výkresy dokumentující odchylky apod.</w:t>
      </w:r>
    </w:p>
    <w:p w14:paraId="71089FC3" w14:textId="7E8B7C88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Denní záznamy čitelně zapisuje a podepisuje stavbyvedoucí případně jeho zástupci dle smlouvy v den, kdy byly práce prováděny nebo kdy nastaly okolnosti, které jsou předmětem zápisu. Při denních zápisech se nesmí vynechávat volná místa. Mimo stavbyvedoucího m</w:t>
      </w:r>
      <w:r w:rsidRPr="00F44552">
        <w:rPr>
          <w:iCs/>
          <w:sz w:val="24"/>
          <w:szCs w:val="24"/>
          <w:lang w:val="cs-CZ"/>
        </w:rPr>
        <w:t xml:space="preserve">ohou </w:t>
      </w:r>
      <w:r w:rsidRPr="00F44552">
        <w:rPr>
          <w:iCs/>
          <w:sz w:val="24"/>
          <w:szCs w:val="24"/>
        </w:rPr>
        <w:t xml:space="preserve">provádět potřebné záznamy pracovníci uvedení v této smlouvě o dílo, zástupce </w:t>
      </w:r>
      <w:r w:rsidR="00E9729F">
        <w:rPr>
          <w:iCs/>
          <w:sz w:val="24"/>
          <w:szCs w:val="24"/>
          <w:lang w:val="cs-CZ"/>
        </w:rPr>
        <w:t>objednatele</w:t>
      </w:r>
      <w:r w:rsidRPr="00F44552">
        <w:rPr>
          <w:iCs/>
          <w:sz w:val="24"/>
          <w:szCs w:val="24"/>
        </w:rPr>
        <w:t>, zástupce projektanta, který provádí autorský d</w:t>
      </w:r>
      <w:r w:rsidR="00E9729F">
        <w:rPr>
          <w:iCs/>
          <w:sz w:val="24"/>
          <w:szCs w:val="24"/>
          <w:lang w:val="cs-CZ"/>
        </w:rPr>
        <w:t>ozor</w:t>
      </w:r>
      <w:r w:rsidRPr="00F44552">
        <w:rPr>
          <w:iCs/>
          <w:sz w:val="24"/>
          <w:szCs w:val="24"/>
        </w:rPr>
        <w:t xml:space="preserve"> projektanta a orgány státního stavebního dohledu, popřípadě jiné pověřené orgány.</w:t>
      </w:r>
    </w:p>
    <w:p w14:paraId="72E5DD9E" w14:textId="77777777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Jestliže stavbyvedoucí nesouhlasí s provedeným zápisem objednatele nebo projektanta, je povinen připojit k záznamu do 3 pracovních dnů, svoje stanovisko, jinak se má za to, že s obsahem souhlasí.</w:t>
      </w:r>
    </w:p>
    <w:p w14:paraId="7773F83F" w14:textId="0192D6CA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Stavbyvedoucí je povinen předložit denní záznamy zástupcům objednatele nejpozději následující pracovní den a odevzdat mu první průpis. Technický dozor </w:t>
      </w:r>
      <w:r w:rsidR="00AD2F52">
        <w:rPr>
          <w:iCs/>
          <w:sz w:val="24"/>
          <w:szCs w:val="24"/>
          <w:lang w:val="cs-CZ"/>
        </w:rPr>
        <w:t xml:space="preserve">stavebníka </w:t>
      </w:r>
      <w:r w:rsidRPr="00F44552">
        <w:rPr>
          <w:iCs/>
          <w:sz w:val="24"/>
          <w:szCs w:val="24"/>
        </w:rPr>
        <w:t>příjem potvrdí. Jestliže TD</w:t>
      </w:r>
      <w:r w:rsidR="00AD2F52">
        <w:rPr>
          <w:iCs/>
          <w:sz w:val="24"/>
          <w:szCs w:val="24"/>
          <w:lang w:val="cs-CZ"/>
        </w:rPr>
        <w:t>S</w:t>
      </w:r>
      <w:r w:rsidRPr="00F44552">
        <w:rPr>
          <w:iCs/>
          <w:sz w:val="24"/>
          <w:szCs w:val="24"/>
        </w:rPr>
        <w:t xml:space="preserve"> nesouhlasí s obsahem zápisu, zapíše to do 3 pracovních dnů do SD s uvedením důvodů, jinak se má za to, že se zápisem souhlasí.</w:t>
      </w:r>
    </w:p>
    <w:p w14:paraId="370780D9" w14:textId="77777777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je povinen uložit druhý průpis denních záznamů odděleně od originálů tak, aby byl k dispozici v případě ztráty originálu.</w:t>
      </w:r>
    </w:p>
    <w:p w14:paraId="35E6D754" w14:textId="3786048D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Povinnost zhotovitele vést stavební deník končí dnem podpisu protokolu </w:t>
      </w:r>
      <w:r w:rsidR="00AD2F52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 xml:space="preserve">o </w:t>
      </w:r>
      <w:r w:rsidR="00AD2F52">
        <w:rPr>
          <w:iCs/>
          <w:sz w:val="24"/>
          <w:szCs w:val="24"/>
          <w:lang w:val="cs-CZ"/>
        </w:rPr>
        <w:t xml:space="preserve">předání a </w:t>
      </w:r>
      <w:r w:rsidRPr="00F44552">
        <w:rPr>
          <w:iCs/>
          <w:sz w:val="24"/>
          <w:szCs w:val="24"/>
        </w:rPr>
        <w:t>převzetí díla, resp. odstraněním vad v něm uvedených.</w:t>
      </w:r>
    </w:p>
    <w:p w14:paraId="73DF8AD4" w14:textId="0FEAA343" w:rsidR="00B54722" w:rsidRPr="00F44552" w:rsidRDefault="00B54722" w:rsidP="00B54722">
      <w:pPr>
        <w:pStyle w:val="Zkladntext3"/>
        <w:numPr>
          <w:ilvl w:val="2"/>
          <w:numId w:val="33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Zhotovitel bude na stavbě průběžně doplňovat dokumentaci skutečného provedení stavby, zejména těch dodávek, které budou v průběhu dalších prací zakryty. Jedná se zejména o impregnaci, izolace, všechny kabely před </w:t>
      </w:r>
      <w:r w:rsidR="00AD2F52">
        <w:rPr>
          <w:iCs/>
          <w:sz w:val="24"/>
          <w:szCs w:val="24"/>
          <w:lang w:val="cs-CZ"/>
        </w:rPr>
        <w:t>zakrytím</w:t>
      </w:r>
      <w:r w:rsidRPr="00F44552">
        <w:rPr>
          <w:iCs/>
          <w:sz w:val="24"/>
          <w:szCs w:val="24"/>
        </w:rPr>
        <w:t xml:space="preserve"> apod.</w:t>
      </w:r>
    </w:p>
    <w:p w14:paraId="61DDD4A2" w14:textId="77777777" w:rsidR="00B54722" w:rsidRPr="00173BBE" w:rsidRDefault="00B54722" w:rsidP="00B54722">
      <w:pPr>
        <w:pStyle w:val="Zkladntext3"/>
        <w:rPr>
          <w:iCs/>
        </w:rPr>
      </w:pPr>
    </w:p>
    <w:p w14:paraId="1633412B" w14:textId="2B696C71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Případný zápis ve stavebním deníku, jež by zavazoval některou ze stran přímo </w:t>
      </w:r>
      <w:r w:rsidR="00AD2F52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 xml:space="preserve">k dohodě o změně cen sjednaného díla, víceprací, změně termínu dokončení a úprav záruční doby, bude považován za bezpředmětný s výjimkou ustanovení čl. </w:t>
      </w:r>
      <w:r w:rsidRPr="00F44552">
        <w:rPr>
          <w:iCs/>
          <w:sz w:val="24"/>
          <w:szCs w:val="24"/>
          <w:lang w:val="cs-CZ"/>
        </w:rPr>
        <w:t>10</w:t>
      </w:r>
      <w:r w:rsidRPr="00F44552">
        <w:rPr>
          <w:iCs/>
          <w:sz w:val="24"/>
          <w:szCs w:val="24"/>
        </w:rPr>
        <w:t>.</w:t>
      </w:r>
      <w:r w:rsidRPr="00F44552">
        <w:rPr>
          <w:iCs/>
          <w:sz w:val="24"/>
          <w:szCs w:val="24"/>
          <w:lang w:val="cs-CZ"/>
        </w:rPr>
        <w:t xml:space="preserve"> </w:t>
      </w:r>
      <w:r w:rsidRPr="00F44552">
        <w:rPr>
          <w:iCs/>
          <w:sz w:val="24"/>
          <w:szCs w:val="24"/>
        </w:rPr>
        <w:t xml:space="preserve">Jakékoliv úpravy nebo změny těchto skutečností lze řešit pouze na podkladě vzájemné dohody </w:t>
      </w:r>
      <w:r w:rsidRPr="00F44552">
        <w:rPr>
          <w:iCs/>
          <w:sz w:val="24"/>
          <w:szCs w:val="24"/>
          <w:lang w:val="cs-CZ"/>
        </w:rPr>
        <w:t>osob, zastupujících objednatele a zhotovitele podle čl. 1</w:t>
      </w:r>
      <w:r w:rsidRPr="00F44552">
        <w:rPr>
          <w:iCs/>
          <w:sz w:val="24"/>
          <w:szCs w:val="24"/>
        </w:rPr>
        <w:t>, a to výhradně formou písemného dodatku k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>D nebo uzavřením S</w:t>
      </w:r>
      <w:r w:rsidRPr="00F44552">
        <w:rPr>
          <w:iCs/>
          <w:sz w:val="24"/>
          <w:szCs w:val="24"/>
          <w:lang w:val="cs-CZ"/>
        </w:rPr>
        <w:t>o</w:t>
      </w:r>
      <w:r w:rsidRPr="00F44552">
        <w:rPr>
          <w:iCs/>
          <w:sz w:val="24"/>
          <w:szCs w:val="24"/>
        </w:rPr>
        <w:t>D nové.</w:t>
      </w:r>
      <w:r w:rsidRPr="00F44552">
        <w:rPr>
          <w:iCs/>
          <w:sz w:val="24"/>
          <w:szCs w:val="24"/>
          <w:lang w:val="cs-CZ"/>
        </w:rPr>
        <w:t xml:space="preserve"> </w:t>
      </w:r>
      <w:r w:rsidRPr="00F44552">
        <w:rPr>
          <w:iCs/>
          <w:sz w:val="24"/>
          <w:szCs w:val="24"/>
        </w:rPr>
        <w:t>Lhůty pro vyjádření námitek ve stavebním deníku pozbývají platnosti pokud zhotovitel jakýmkoliv způsobem ztíží nebo znemožní oprávněnému zástupci objednatele přístup ke SD.</w:t>
      </w:r>
    </w:p>
    <w:p w14:paraId="4757BAD4" w14:textId="77777777" w:rsidR="00B54722" w:rsidRPr="00173BBE" w:rsidRDefault="00B54722" w:rsidP="00B54722">
      <w:pPr>
        <w:pStyle w:val="Zkladntext3"/>
        <w:rPr>
          <w:iCs/>
        </w:rPr>
      </w:pPr>
    </w:p>
    <w:p w14:paraId="0BA7374D" w14:textId="15271C3B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lastRenderedPageBreak/>
        <w:t>Zhotovitel je povinen vyzvat objednatele ke kontrole prací, které budou zakryty, písemně ve stavebním deníku min. 3 dny před zakrytím. V případě nepřítomnosti technického dozoru</w:t>
      </w:r>
      <w:r w:rsidR="00E9729F">
        <w:rPr>
          <w:iCs/>
          <w:sz w:val="24"/>
          <w:szCs w:val="24"/>
          <w:lang w:val="cs-CZ"/>
        </w:rPr>
        <w:t xml:space="preserve"> stavebníka</w:t>
      </w:r>
      <w:r w:rsidRPr="00F44552">
        <w:rPr>
          <w:iCs/>
          <w:sz w:val="24"/>
          <w:szCs w:val="24"/>
        </w:rPr>
        <w:t xml:space="preserve"> na stavbě jej zhotovitel vyrozumí zároveň telefonem nebo </w:t>
      </w:r>
      <w:r w:rsidR="00E9729F">
        <w:rPr>
          <w:iCs/>
          <w:sz w:val="24"/>
          <w:szCs w:val="24"/>
          <w:lang w:val="cs-CZ"/>
        </w:rPr>
        <w:t>mailem</w:t>
      </w:r>
      <w:r w:rsidRPr="00F44552">
        <w:rPr>
          <w:iCs/>
          <w:sz w:val="24"/>
          <w:szCs w:val="24"/>
        </w:rPr>
        <w:t>. V případě, že se zástupce objednatele, ač řádně vyzván, ke kontrole nedostaví, může zhotovitel předmětné práce zakrýt, nezakryje-li zhotovitel práce s ohledem na vážnost takovýchto prací a vyčká déle než dohodnuté 3 dny</w:t>
      </w:r>
      <w:r w:rsidR="00E9729F">
        <w:rPr>
          <w:iCs/>
          <w:sz w:val="24"/>
          <w:szCs w:val="24"/>
          <w:lang w:val="cs-CZ"/>
        </w:rPr>
        <w:t xml:space="preserve"> m</w:t>
      </w:r>
      <w:r w:rsidRPr="00F44552">
        <w:rPr>
          <w:iCs/>
          <w:sz w:val="24"/>
          <w:szCs w:val="24"/>
        </w:rPr>
        <w:t>á právo na uplatňování změny dohodnutého času plnění.</w:t>
      </w:r>
      <w:r w:rsidRPr="00F44552">
        <w:rPr>
          <w:iCs/>
          <w:sz w:val="24"/>
          <w:szCs w:val="24"/>
          <w:lang w:val="cs-CZ"/>
        </w:rPr>
        <w:t xml:space="preserve"> </w:t>
      </w:r>
      <w:r w:rsidRPr="00F44552">
        <w:rPr>
          <w:iCs/>
          <w:sz w:val="24"/>
          <w:szCs w:val="24"/>
        </w:rPr>
        <w:t>Účast objednatele na kontrole zakrývaných prací ani zakrytí prací zhotovitelem za neúčasti objednatele nezbavuje zhotovitele odpovědnosti za řádné provedení díla, ani odpovědnosti vyplývající ze záruky a vadného plnění.</w:t>
      </w:r>
    </w:p>
    <w:p w14:paraId="2901481C" w14:textId="77777777" w:rsidR="00B54722" w:rsidRPr="00173BBE" w:rsidRDefault="00B54722" w:rsidP="00B54722">
      <w:pPr>
        <w:pStyle w:val="Zkladntext3"/>
        <w:rPr>
          <w:iCs/>
        </w:rPr>
      </w:pPr>
    </w:p>
    <w:p w14:paraId="3363A83A" w14:textId="3BC4DEFD" w:rsidR="00B54722" w:rsidRPr="00F44552" w:rsidRDefault="00AD2F5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>
        <w:rPr>
          <w:iCs/>
          <w:sz w:val="24"/>
          <w:szCs w:val="24"/>
          <w:lang w:val="cs-CZ"/>
        </w:rPr>
        <w:t>Technický dozor stavebníka</w:t>
      </w:r>
      <w:r w:rsidR="00B54722" w:rsidRPr="00F44552">
        <w:rPr>
          <w:iCs/>
          <w:sz w:val="24"/>
          <w:szCs w:val="24"/>
        </w:rPr>
        <w:t xml:space="preserve"> má právo nařídit zmocněnci zhotovitele přerušení, zastavení nebo pokračování prací, a to i v případě, jestliže zmocněnec zhotovitele s takovým rozhodnutím nesouhlasí. Příkaz musí být vykonán bezodkladně, přičemž vzniklé rozpory a jejich následky budou předmětem dodatečných jednání mezi zhotovitelem a objednatelem vyvolaných do 3 pracovních dnů. Zejména je dozor oprávněn dát pracovníkům zhotovitele příkaz přerušit práce, je-li ohrožena bezpečnost provádění díla, život nebo zdraví pracujících na stavbě.</w:t>
      </w:r>
    </w:p>
    <w:p w14:paraId="65984AEA" w14:textId="77777777" w:rsidR="00B54722" w:rsidRPr="000265DF" w:rsidRDefault="00B54722" w:rsidP="00B54722">
      <w:pPr>
        <w:pStyle w:val="Zkladntext3"/>
        <w:rPr>
          <w:iCs/>
          <w:sz w:val="36"/>
          <w:szCs w:val="36"/>
        </w:rPr>
      </w:pPr>
    </w:p>
    <w:p w14:paraId="1E7EDBC3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Financování</w:t>
      </w:r>
    </w:p>
    <w:p w14:paraId="03C178C6" w14:textId="77777777" w:rsidR="00B54722" w:rsidRPr="00173BBE" w:rsidRDefault="00B54722" w:rsidP="00B54722">
      <w:pPr>
        <w:jc w:val="both"/>
        <w:rPr>
          <w:sz w:val="16"/>
          <w:szCs w:val="16"/>
        </w:rPr>
      </w:pPr>
    </w:p>
    <w:p w14:paraId="3042E87F" w14:textId="77777777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Financování díla bude probíhat na základě dohody smluvních stran takto:</w:t>
      </w:r>
    </w:p>
    <w:p w14:paraId="11DE1C31" w14:textId="51767DDF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>měsíční fakturace dle ucelených částí odsouhlasených TD</w:t>
      </w:r>
      <w:r w:rsidR="00AD1218">
        <w:t>S</w:t>
      </w:r>
      <w:r w:rsidRPr="00F44552">
        <w:t xml:space="preserve"> na základě odsouhlaseného soupisu provedených prací a dodávek</w:t>
      </w:r>
    </w:p>
    <w:p w14:paraId="10EC454B" w14:textId="4204A8BE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 xml:space="preserve">zjišťovací protokol skutečně provedených prací potvrzený </w:t>
      </w:r>
      <w:r w:rsidR="00AD1218">
        <w:t>TDS</w:t>
      </w:r>
      <w:r w:rsidRPr="00F44552">
        <w:t xml:space="preserve"> bude vždy přílohou faktury se zdanitelným plněním</w:t>
      </w:r>
    </w:p>
    <w:p w14:paraId="532AF848" w14:textId="4100ED60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>fakturace díla do výše 80% ceny díla, pozastávka ve výši 20% bude proplacena po odstranění vad</w:t>
      </w:r>
      <w:r w:rsidR="00AD1218">
        <w:t>,</w:t>
      </w:r>
      <w:r w:rsidRPr="00F44552">
        <w:t xml:space="preserve"> nedodělků a po úplném předání díla</w:t>
      </w:r>
      <w:r w:rsidR="00AD1218">
        <w:t xml:space="preserve"> a vyklizení staveniště</w:t>
      </w:r>
    </w:p>
    <w:p w14:paraId="3283B82D" w14:textId="77777777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>daňový doklad bude vystaven do 15 dnů, nejpozději do 7. kalendářního dne následujícího měsíce, ode dne uskutečnění zdanitelného plnění</w:t>
      </w:r>
    </w:p>
    <w:p w14:paraId="023D5DE9" w14:textId="77777777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>faktury objednatel uhradí do 21 dnů od prokazatelně doručené a schválené faktury do sídla zadavatele.</w:t>
      </w:r>
    </w:p>
    <w:p w14:paraId="074852AB" w14:textId="77777777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 xml:space="preserve">pro případ, že by zhotovitel nedodržel dohodnutý termín dokončení díla, je objednatel oprávněn po řádném předání díla vystavit fakturu na smluvní pokutu dle této </w:t>
      </w:r>
      <w:proofErr w:type="spellStart"/>
      <w:r w:rsidRPr="00F44552">
        <w:t>SoD</w:t>
      </w:r>
      <w:proofErr w:type="spellEnd"/>
      <w:r w:rsidRPr="00F44552">
        <w:t xml:space="preserve"> </w:t>
      </w:r>
    </w:p>
    <w:p w14:paraId="7C98253D" w14:textId="77777777" w:rsidR="00B54722" w:rsidRPr="00F44552" w:rsidRDefault="00B54722" w:rsidP="00B54722">
      <w:pPr>
        <w:numPr>
          <w:ilvl w:val="0"/>
          <w:numId w:val="39"/>
        </w:numPr>
        <w:ind w:left="709" w:hanging="142"/>
        <w:jc w:val="both"/>
      </w:pPr>
      <w:r w:rsidRPr="00F44552">
        <w:t>vzájemné pohledávky mohou být řešeny zápočtem mezi oběma smluvními stranami</w:t>
      </w:r>
    </w:p>
    <w:p w14:paraId="73D9920E" w14:textId="77777777" w:rsidR="00B54722" w:rsidRPr="00F44552" w:rsidRDefault="00B54722" w:rsidP="00B54722">
      <w:pPr>
        <w:ind w:left="1065"/>
        <w:jc w:val="both"/>
        <w:rPr>
          <w:sz w:val="16"/>
          <w:szCs w:val="16"/>
        </w:rPr>
      </w:pPr>
    </w:p>
    <w:p w14:paraId="7CC50C35" w14:textId="76D79258" w:rsidR="00B54722" w:rsidRPr="00F44552" w:rsidRDefault="00B54722" w:rsidP="00B54722">
      <w:pPr>
        <w:pStyle w:val="Zkladntext3"/>
        <w:numPr>
          <w:ilvl w:val="1"/>
          <w:numId w:val="22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Faktura zhotovitele bude obsahovat náležitosti podle §2</w:t>
      </w:r>
      <w:r w:rsidRPr="00F44552">
        <w:rPr>
          <w:iCs/>
          <w:sz w:val="24"/>
          <w:szCs w:val="24"/>
          <w:lang w:val="cs-CZ"/>
        </w:rPr>
        <w:t>9</w:t>
      </w:r>
      <w:r w:rsidRPr="00F44552">
        <w:rPr>
          <w:iCs/>
          <w:sz w:val="24"/>
          <w:szCs w:val="24"/>
        </w:rPr>
        <w:t xml:space="preserve"> </w:t>
      </w:r>
      <w:r w:rsidR="00EB0F58">
        <w:rPr>
          <w:iCs/>
          <w:sz w:val="24"/>
          <w:szCs w:val="24"/>
          <w:lang w:val="cs-CZ"/>
        </w:rPr>
        <w:t>z</w:t>
      </w:r>
      <w:proofErr w:type="spellStart"/>
      <w:r w:rsidRPr="00F44552">
        <w:rPr>
          <w:iCs/>
          <w:sz w:val="24"/>
          <w:szCs w:val="24"/>
        </w:rPr>
        <w:t>ákona</w:t>
      </w:r>
      <w:proofErr w:type="spellEnd"/>
      <w:r w:rsidRPr="00F44552">
        <w:rPr>
          <w:iCs/>
          <w:sz w:val="24"/>
          <w:szCs w:val="24"/>
        </w:rPr>
        <w:t xml:space="preserve"> č. 235/2004 Sb. </w:t>
      </w:r>
      <w:r w:rsidR="00EB0F58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>o DPH, ve znění pozdějších předpisů a další náležitosti:</w:t>
      </w:r>
    </w:p>
    <w:p w14:paraId="2E724777" w14:textId="596A071C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název a sídlo a registrační čísla (IČ</w:t>
      </w:r>
      <w:r w:rsidR="00422A27">
        <w:t>O</w:t>
      </w:r>
      <w:r w:rsidRPr="00F44552">
        <w:t>, DIČ) smluvních stran</w:t>
      </w:r>
    </w:p>
    <w:p w14:paraId="712C5D98" w14:textId="77777777" w:rsidR="00B54722" w:rsidRPr="00CB415D" w:rsidRDefault="00B54722" w:rsidP="00B54722">
      <w:pPr>
        <w:numPr>
          <w:ilvl w:val="0"/>
          <w:numId w:val="34"/>
        </w:numPr>
        <w:jc w:val="both"/>
      </w:pPr>
      <w:r w:rsidRPr="00CB415D">
        <w:t>údaj o zápisu firmy v OR</w:t>
      </w:r>
    </w:p>
    <w:p w14:paraId="4E0F875B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bankovní spojení – číslo účtu</w:t>
      </w:r>
    </w:p>
    <w:p w14:paraId="44C880B4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evidenční číslo daňového dokladu</w:t>
      </w:r>
    </w:p>
    <w:p w14:paraId="5AFE60A4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číslo smlouvy objednatele</w:t>
      </w:r>
    </w:p>
    <w:p w14:paraId="6BCE58F4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předmět díla a rozsah provedených prací</w:t>
      </w:r>
    </w:p>
    <w:p w14:paraId="66377FA0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cenu bez daně</w:t>
      </w:r>
    </w:p>
    <w:p w14:paraId="7A28080B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sazbu daně</w:t>
      </w:r>
    </w:p>
    <w:p w14:paraId="6CC995EA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sdělení, že výši DPH je povinen doplnit a přiznat objednatel</w:t>
      </w:r>
    </w:p>
    <w:p w14:paraId="0C891F08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datum vystavení daňového dokladu, doba splatnosti, datum zdanitelného plnění</w:t>
      </w:r>
    </w:p>
    <w:p w14:paraId="0378347A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>razítko a podpis</w:t>
      </w:r>
    </w:p>
    <w:p w14:paraId="3581D322" w14:textId="77777777" w:rsidR="00B54722" w:rsidRPr="00F44552" w:rsidRDefault="00B54722" w:rsidP="00B54722">
      <w:pPr>
        <w:numPr>
          <w:ilvl w:val="0"/>
          <w:numId w:val="34"/>
        </w:numPr>
        <w:jc w:val="both"/>
      </w:pPr>
      <w:r w:rsidRPr="00F44552">
        <w:t xml:space="preserve">přílohou bude odsouhlasený zjišťovací protokol skutečně provedených prací </w:t>
      </w:r>
    </w:p>
    <w:p w14:paraId="508D9CA3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63BEF886" w14:textId="77777777" w:rsidR="00B54722" w:rsidRDefault="00B54722" w:rsidP="00B54722">
      <w:pPr>
        <w:ind w:left="720"/>
        <w:jc w:val="both"/>
      </w:pPr>
      <w:r w:rsidRPr="00F44552">
        <w:lastRenderedPageBreak/>
        <w:t>V případě, že faktura nebude vystavena v souladu s touto smlouvou a nebude obsahovat náležitosti v této smlouvě uvedené, objednatel je oprávněn vrátit ji zhotoviteli k přepracování nebo doplnění, v takovém případě začíná běžet nová lhůta splatnosti dnem doručení opravené faktury objednateli.</w:t>
      </w:r>
    </w:p>
    <w:p w14:paraId="42B67C4B" w14:textId="77777777" w:rsidR="00FD1E97" w:rsidRPr="00FD1E97" w:rsidRDefault="00FD1E97" w:rsidP="00B54722">
      <w:pPr>
        <w:ind w:left="720"/>
        <w:jc w:val="both"/>
        <w:rPr>
          <w:sz w:val="16"/>
          <w:szCs w:val="16"/>
        </w:rPr>
      </w:pPr>
    </w:p>
    <w:p w14:paraId="2FB8EAE3" w14:textId="77777777" w:rsidR="00B54722" w:rsidRPr="00F44552" w:rsidRDefault="00B54722" w:rsidP="00B54722">
      <w:pPr>
        <w:pStyle w:val="Zkladntext3"/>
        <w:numPr>
          <w:ilvl w:val="1"/>
          <w:numId w:val="22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Dle </w:t>
      </w:r>
      <w:r w:rsidRPr="00F44552">
        <w:rPr>
          <w:iCs/>
          <w:sz w:val="24"/>
          <w:szCs w:val="24"/>
          <w:lang w:val="cs-CZ"/>
        </w:rPr>
        <w:t xml:space="preserve">§ 92e </w:t>
      </w:r>
      <w:r w:rsidRPr="00F44552">
        <w:rPr>
          <w:iCs/>
          <w:sz w:val="24"/>
          <w:szCs w:val="24"/>
        </w:rPr>
        <w:t xml:space="preserve">zákona č. 235/2004 Sb. zákon o DPH, bude u veřejné zakázky uplatněno přenesení daňové povinnosti. V režimu přenesené daňové povinnosti je povinnost přiznat a zaplatit daň na výstupu přenesena na příjemce plnění. V rámci tohoto režimu má tedy povinnost přiznat a zaplatit daň plátce, pro kterého bylo zdanitelné plnění v tuzemsku uskutečněno. Dodavatel vystaví daňový doklad, kde oproti běžnému daňovému dokladu neuvede výši DPH ani cenu s DPH, jen sazbu DPH </w:t>
      </w:r>
      <w:r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>v % a sdělení, že výši daně je povinen doplnit a přiznat objednatel, pro kterého bylo plnění uskutečněno.</w:t>
      </w:r>
    </w:p>
    <w:p w14:paraId="6417C9AC" w14:textId="77777777" w:rsidR="00B54722" w:rsidRPr="00F44552" w:rsidRDefault="00B54722" w:rsidP="00B54722">
      <w:pPr>
        <w:pStyle w:val="Zkladntext3"/>
        <w:rPr>
          <w:iCs/>
          <w:sz w:val="24"/>
          <w:szCs w:val="24"/>
        </w:rPr>
      </w:pPr>
    </w:p>
    <w:p w14:paraId="564E5522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Přerušení prací</w:t>
      </w:r>
    </w:p>
    <w:p w14:paraId="1624EFF7" w14:textId="77777777" w:rsidR="00B54722" w:rsidRPr="00F44552" w:rsidRDefault="00B54722" w:rsidP="00B54722">
      <w:pPr>
        <w:rPr>
          <w:sz w:val="16"/>
          <w:szCs w:val="16"/>
        </w:rPr>
      </w:pPr>
    </w:p>
    <w:p w14:paraId="22169ED0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Pokud dojde k přerušení prací z důvodu výskytu skrytých překážek bránících výstavbě, odsouhlasených objednatelem, bude přerušení zapsáno ve stavebním deníku a zhotovitel má právo sjednat dodatkem k </w:t>
      </w:r>
      <w:proofErr w:type="spellStart"/>
      <w:r w:rsidRPr="00F44552">
        <w:t>SoD</w:t>
      </w:r>
      <w:proofErr w:type="spellEnd"/>
      <w:r w:rsidRPr="00F44552">
        <w:t xml:space="preserve"> přiměřené prodloužení lhůty výstavby o dobu přerušení nebo nezbytně nutnou dobu související s přerušením prací.</w:t>
      </w:r>
    </w:p>
    <w:p w14:paraId="58D7615C" w14:textId="77777777" w:rsidR="00B54722" w:rsidRPr="00173BBE" w:rsidRDefault="00B54722" w:rsidP="00B54722">
      <w:pPr>
        <w:ind w:left="360"/>
        <w:jc w:val="both"/>
        <w:rPr>
          <w:sz w:val="16"/>
          <w:szCs w:val="16"/>
        </w:rPr>
      </w:pPr>
    </w:p>
    <w:p w14:paraId="59BEF16B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Pokud objednatel zjistí závažné nedostatky v realizaci díla na straně zhotovitele, může práce zastavit nebo přerušit do doby provedení nápravy. Doba přerušení jde na vrub zhotovitele.</w:t>
      </w:r>
    </w:p>
    <w:p w14:paraId="0D407E66" w14:textId="77777777" w:rsidR="00B54722" w:rsidRPr="00F44552" w:rsidRDefault="00B54722" w:rsidP="00B54722">
      <w:pPr>
        <w:jc w:val="both"/>
      </w:pPr>
    </w:p>
    <w:p w14:paraId="2498B358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Garance</w:t>
      </w:r>
    </w:p>
    <w:p w14:paraId="112501FA" w14:textId="77777777" w:rsidR="00B54722" w:rsidRPr="00F44552" w:rsidRDefault="00B54722" w:rsidP="00B54722">
      <w:pPr>
        <w:jc w:val="center"/>
        <w:rPr>
          <w:b/>
          <w:bCs/>
          <w:sz w:val="16"/>
          <w:szCs w:val="16"/>
        </w:rPr>
      </w:pPr>
    </w:p>
    <w:p w14:paraId="53C9807A" w14:textId="36367D7D" w:rsidR="00B5472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Zhotovitel přebírá záruku na dílo jako celek po dobu </w:t>
      </w:r>
      <w:r w:rsidR="009B0390" w:rsidRPr="009B0390">
        <w:rPr>
          <w:b/>
        </w:rPr>
        <w:t>60</w:t>
      </w:r>
      <w:r w:rsidRPr="00F44552">
        <w:rPr>
          <w:b/>
        </w:rPr>
        <w:t xml:space="preserve"> měsíců</w:t>
      </w:r>
      <w:r w:rsidRPr="00F44552">
        <w:t>. Záruční lhůty počínají běžet ode dne podpisu zápisu o předání a převzetí stavby oběma smluvními stranami.</w:t>
      </w:r>
    </w:p>
    <w:p w14:paraId="7452AC0C" w14:textId="77777777" w:rsidR="00B54722" w:rsidRPr="00173BBE" w:rsidRDefault="00B54722" w:rsidP="00B54722">
      <w:pPr>
        <w:ind w:left="567"/>
        <w:jc w:val="both"/>
        <w:rPr>
          <w:sz w:val="16"/>
          <w:szCs w:val="16"/>
        </w:rPr>
      </w:pPr>
    </w:p>
    <w:p w14:paraId="229F3F7F" w14:textId="3B32768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Objednatel je povinen reklamovat vady písemně, e-mailem nebo doručením do datové schránky zhotovitele bez zbytečného odkladu po jejich zjištění. V pochybnostech se oznámení vady zaslané objednatelem e-mailem má za doručené zhotoviteli dnem </w:t>
      </w:r>
      <w:r w:rsidR="00AD2F52">
        <w:br/>
      </w:r>
      <w:r w:rsidRPr="00F44552">
        <w:t>a hodinou odeslání e-mailové zprávy s tímto obsahem</w:t>
      </w:r>
      <w:r w:rsidR="00422A27">
        <w:t>, o</w:t>
      </w:r>
      <w:r w:rsidRPr="00F44552">
        <w:t>známení zaslané objednatelem do datové schránky zhotovitele se má vždy za doručené okamžikem jeho dodání do datové schránky zhotovitele. V reklamaci musí být vady popsány. Rovněž musí být stanovena lhůta k jejich odstranění.</w:t>
      </w:r>
    </w:p>
    <w:p w14:paraId="5253BDC8" w14:textId="77777777" w:rsidR="00B54722" w:rsidRPr="00173BBE" w:rsidRDefault="00B54722" w:rsidP="00B54722">
      <w:pPr>
        <w:pStyle w:val="Odstavecseseznamem"/>
        <w:rPr>
          <w:sz w:val="16"/>
          <w:szCs w:val="16"/>
        </w:rPr>
      </w:pPr>
    </w:p>
    <w:p w14:paraId="71A488E8" w14:textId="77777777" w:rsidR="00B54722" w:rsidRPr="00F44552" w:rsidRDefault="00B54722" w:rsidP="00B54722">
      <w:pPr>
        <w:pStyle w:val="Zkladntext3"/>
        <w:numPr>
          <w:ilvl w:val="1"/>
          <w:numId w:val="41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rozhodne o reklamaci ihned, ve složitějších případech do 3 pracovních dnů. Pokud zhotovitel písemně nesdělí objednateli ve lhůtě do 3 pracovních dnů, že reklamaci neuznává, platí nevyvratitelná domněnka, že reklamaci uznává.</w:t>
      </w:r>
    </w:p>
    <w:p w14:paraId="502511A9" w14:textId="77777777" w:rsidR="00B54722" w:rsidRPr="00173BBE" w:rsidRDefault="00B54722" w:rsidP="00B54722">
      <w:pPr>
        <w:pStyle w:val="Odstavecseseznamem"/>
        <w:rPr>
          <w:sz w:val="16"/>
          <w:szCs w:val="16"/>
        </w:rPr>
      </w:pPr>
    </w:p>
    <w:p w14:paraId="39235118" w14:textId="6408A86E" w:rsidR="00B54722" w:rsidRPr="00F44552" w:rsidRDefault="00B54722" w:rsidP="00B54722">
      <w:pPr>
        <w:pStyle w:val="Zkladntext3"/>
        <w:numPr>
          <w:ilvl w:val="1"/>
          <w:numId w:val="41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se zavazuje bezplatně odstraňovat vady díla, kter</w:t>
      </w:r>
      <w:r w:rsidRPr="00F44552">
        <w:rPr>
          <w:iCs/>
          <w:sz w:val="24"/>
          <w:szCs w:val="24"/>
          <w:lang w:val="cs-CZ"/>
        </w:rPr>
        <w:t>é</w:t>
      </w:r>
      <w:r w:rsidRPr="00F44552">
        <w:rPr>
          <w:iCs/>
          <w:sz w:val="24"/>
          <w:szCs w:val="24"/>
        </w:rPr>
        <w:t xml:space="preserve"> se projeví v záruční době. Zhotovitel se zavazuje nést veškeré náklady s dostavením se na místo </w:t>
      </w:r>
      <w:r w:rsidR="00AD2F52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>a odborným posouzením veškerých reklamovaných vad.</w:t>
      </w:r>
    </w:p>
    <w:p w14:paraId="1AEAD140" w14:textId="77777777" w:rsidR="00B54722" w:rsidRPr="00173BBE" w:rsidRDefault="00B54722" w:rsidP="00B54722">
      <w:pPr>
        <w:pStyle w:val="Odstavecseseznamem"/>
        <w:rPr>
          <w:sz w:val="16"/>
          <w:szCs w:val="16"/>
        </w:rPr>
      </w:pPr>
    </w:p>
    <w:p w14:paraId="3D6A3B53" w14:textId="77777777" w:rsidR="00B54722" w:rsidRPr="00F44552" w:rsidRDefault="00B54722" w:rsidP="00B54722">
      <w:pPr>
        <w:pStyle w:val="Zkladntext3"/>
        <w:numPr>
          <w:ilvl w:val="1"/>
          <w:numId w:val="41"/>
        </w:numPr>
        <w:ind w:left="567" w:hanging="567"/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Vady z reklamace se zavazuje zhotovitel odstranit takto:</w:t>
      </w:r>
    </w:p>
    <w:p w14:paraId="2F72A609" w14:textId="77777777" w:rsidR="00B54722" w:rsidRPr="00F44552" w:rsidRDefault="00B54722" w:rsidP="00B54722">
      <w:pPr>
        <w:numPr>
          <w:ilvl w:val="0"/>
          <w:numId w:val="42"/>
        </w:numPr>
        <w:ind w:left="1134" w:hanging="425"/>
        <w:jc w:val="both"/>
      </w:pPr>
      <w:r w:rsidRPr="00F44552">
        <w:t>vady z havárií a vady bránící užívání – k jejich odstranění nastoupí zhotovitel ihned bez zbytečného odkladu a odstraní je nejpozději do 24 hodin od nástupu</w:t>
      </w:r>
    </w:p>
    <w:p w14:paraId="5C587AAA" w14:textId="14076952" w:rsidR="00B54722" w:rsidRPr="00F44552" w:rsidRDefault="00B54722" w:rsidP="00B54722">
      <w:pPr>
        <w:numPr>
          <w:ilvl w:val="0"/>
          <w:numId w:val="42"/>
        </w:numPr>
        <w:ind w:left="1134" w:hanging="425"/>
        <w:jc w:val="both"/>
      </w:pPr>
      <w:r w:rsidRPr="00F44552">
        <w:t xml:space="preserve">ostatní vady – k jejich odstranění zhotovitel nastoupí nejpozději do </w:t>
      </w:r>
      <w:r w:rsidR="00422A27">
        <w:t>3</w:t>
      </w:r>
      <w:r w:rsidRPr="00F44552">
        <w:t xml:space="preserve"> </w:t>
      </w:r>
      <w:r w:rsidR="005632AE">
        <w:t xml:space="preserve">pracovních </w:t>
      </w:r>
      <w:r w:rsidRPr="00F44552">
        <w:t xml:space="preserve">dnů od reklamace a odstraní je nejpozději do </w:t>
      </w:r>
      <w:r w:rsidR="00422A27">
        <w:t>5</w:t>
      </w:r>
      <w:r w:rsidR="005632AE">
        <w:t xml:space="preserve"> pracovních</w:t>
      </w:r>
      <w:r w:rsidRPr="00F44552">
        <w:t xml:space="preserve"> dnů od nástupu.</w:t>
      </w:r>
    </w:p>
    <w:p w14:paraId="4966ABF7" w14:textId="77777777" w:rsidR="00B54722" w:rsidRPr="00F44552" w:rsidRDefault="00B54722" w:rsidP="00B54722">
      <w:pPr>
        <w:ind w:left="1134" w:hanging="425"/>
        <w:jc w:val="both"/>
        <w:rPr>
          <w:sz w:val="16"/>
          <w:szCs w:val="16"/>
        </w:rPr>
      </w:pPr>
    </w:p>
    <w:p w14:paraId="02E00544" w14:textId="5BDAE76B" w:rsidR="00B54722" w:rsidRPr="00F44552" w:rsidRDefault="00B54722" w:rsidP="00B54722">
      <w:pPr>
        <w:ind w:left="709" w:hanging="6"/>
        <w:jc w:val="both"/>
      </w:pPr>
      <w:r w:rsidRPr="00F44552">
        <w:t>Pouze v případě, že charakter, závažnost a rozsah vady neumožní výše uvedené lhůty splnit, stanoví objednatel delší lhůt</w:t>
      </w:r>
      <w:r w:rsidR="00AD2F52">
        <w:t>y</w:t>
      </w:r>
      <w:r w:rsidRPr="00F44552">
        <w:t xml:space="preserve"> a to zejména s ohledem na technologické postupy.</w:t>
      </w:r>
    </w:p>
    <w:p w14:paraId="6736AFB5" w14:textId="77777777" w:rsidR="00B54722" w:rsidRPr="00173BBE" w:rsidRDefault="00B54722" w:rsidP="00B54722">
      <w:pPr>
        <w:pStyle w:val="Odstavecseseznamem"/>
        <w:rPr>
          <w:iCs/>
          <w:sz w:val="16"/>
          <w:szCs w:val="16"/>
        </w:rPr>
      </w:pPr>
    </w:p>
    <w:p w14:paraId="37FFA0D4" w14:textId="77777777" w:rsidR="00B54722" w:rsidRPr="00F44552" w:rsidRDefault="00B54722" w:rsidP="00B54722">
      <w:pPr>
        <w:pStyle w:val="Zkladntext3"/>
        <w:numPr>
          <w:ilvl w:val="1"/>
          <w:numId w:val="41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>Zhotovitel je povinen vady v záruční době odstranit a to i v případě, když tvrdí, že za uvedené vady nezodpovídá. Náklady na odstranění vad v těchto sporných případech nese až do rozhodnutí zhotovitel</w:t>
      </w:r>
      <w:r w:rsidRPr="00F44552">
        <w:rPr>
          <w:iCs/>
          <w:sz w:val="24"/>
          <w:szCs w:val="24"/>
          <w:lang w:val="cs-CZ"/>
        </w:rPr>
        <w:t>.</w:t>
      </w:r>
    </w:p>
    <w:p w14:paraId="27644EFF" w14:textId="6BCE4A63" w:rsidR="00B54722" w:rsidRPr="00F44552" w:rsidRDefault="00B54722" w:rsidP="00B54722">
      <w:pPr>
        <w:pStyle w:val="Zkladntext3"/>
        <w:numPr>
          <w:ilvl w:val="1"/>
          <w:numId w:val="41"/>
        </w:numPr>
        <w:rPr>
          <w:iCs/>
          <w:sz w:val="24"/>
          <w:szCs w:val="24"/>
        </w:rPr>
      </w:pPr>
      <w:r w:rsidRPr="00F44552">
        <w:rPr>
          <w:iCs/>
          <w:sz w:val="24"/>
          <w:szCs w:val="24"/>
        </w:rPr>
        <w:t xml:space="preserve">Nenastoupí-li zhotovitel k odstranění reklamované vady ve stanovených termínech, je objednatel oprávněn pověřit odstraněním vady jiný subjekt (zhotovitele bude </w:t>
      </w:r>
      <w:r w:rsidR="00AD2F52">
        <w:rPr>
          <w:iCs/>
          <w:sz w:val="24"/>
          <w:szCs w:val="24"/>
        </w:rPr>
        <w:br/>
      </w:r>
      <w:r w:rsidRPr="00F44552">
        <w:rPr>
          <w:iCs/>
          <w:sz w:val="24"/>
          <w:szCs w:val="24"/>
        </w:rPr>
        <w:t>o tomto písemně informovat) a náklady zhotoviteli, u něhož uplatnil reklamaci, vyúčtovat. Zhotovitel je povinen je uhradit do 10 dnů, poté co obdržel vyúčtování. Do nákladů objednatele se započítávají též částky, které objednatel hradí uživatelům (nájemcům).</w:t>
      </w:r>
    </w:p>
    <w:p w14:paraId="4E374DC0" w14:textId="77777777" w:rsidR="00B54722" w:rsidRPr="00173BBE" w:rsidRDefault="00B54722" w:rsidP="00B54722">
      <w:pPr>
        <w:pStyle w:val="Odstavecseseznamem"/>
        <w:rPr>
          <w:iCs/>
          <w:sz w:val="16"/>
          <w:szCs w:val="16"/>
        </w:rPr>
      </w:pPr>
    </w:p>
    <w:p w14:paraId="3AAE92AC" w14:textId="0AAB61A9" w:rsidR="00B54722" w:rsidRPr="00F44552" w:rsidRDefault="00B54722" w:rsidP="00B54722">
      <w:pPr>
        <w:pStyle w:val="Zkladntext3"/>
        <w:numPr>
          <w:ilvl w:val="1"/>
          <w:numId w:val="41"/>
        </w:numPr>
        <w:rPr>
          <w:iCs/>
          <w:sz w:val="24"/>
          <w:szCs w:val="24"/>
        </w:rPr>
      </w:pPr>
      <w:r w:rsidRPr="00F44552">
        <w:rPr>
          <w:sz w:val="24"/>
          <w:szCs w:val="24"/>
        </w:rPr>
        <w:t xml:space="preserve">Reklamaci lze uplatnit nejpozději do posledního dne záruční doby, přičemž </w:t>
      </w:r>
      <w:r w:rsidR="00AD2F52">
        <w:rPr>
          <w:sz w:val="24"/>
          <w:szCs w:val="24"/>
        </w:rPr>
        <w:br/>
      </w:r>
      <w:r w:rsidRPr="00F44552">
        <w:rPr>
          <w:sz w:val="24"/>
          <w:szCs w:val="24"/>
        </w:rPr>
        <w:t>i reklamace odeslaná objednatelem poslední den záruční doby se považuje za včas uplatněnou.</w:t>
      </w:r>
    </w:p>
    <w:p w14:paraId="563D94BE" w14:textId="77777777" w:rsidR="00B54722" w:rsidRPr="00173BBE" w:rsidRDefault="00B54722" w:rsidP="00B54722">
      <w:pPr>
        <w:ind w:left="709" w:hanging="709"/>
        <w:jc w:val="both"/>
        <w:rPr>
          <w:sz w:val="16"/>
          <w:szCs w:val="16"/>
        </w:rPr>
      </w:pPr>
    </w:p>
    <w:p w14:paraId="13802913" w14:textId="77777777" w:rsidR="00B54722" w:rsidRDefault="00B54722" w:rsidP="00B54722">
      <w:pPr>
        <w:pStyle w:val="Zkladntext3"/>
        <w:numPr>
          <w:ilvl w:val="1"/>
          <w:numId w:val="41"/>
        </w:numPr>
        <w:rPr>
          <w:sz w:val="24"/>
          <w:szCs w:val="24"/>
        </w:rPr>
      </w:pPr>
      <w:r w:rsidRPr="00F44552">
        <w:rPr>
          <w:sz w:val="24"/>
          <w:szCs w:val="24"/>
        </w:rPr>
        <w:t>Záruční doba neběží po dobu, po kterou probíhá řízení o reklamaci tj. ode dne uplatnění reklamace do dne vyřízení reklamace. Dnem vyřízení reklamace je den, kdy objednatel potvrdil vyřízení reklamace. O tuto dobu se záruční doba prodlužuje.</w:t>
      </w:r>
    </w:p>
    <w:p w14:paraId="36B46E88" w14:textId="77777777" w:rsidR="00B54722" w:rsidRPr="00173BBE" w:rsidRDefault="00B54722" w:rsidP="00B54722">
      <w:pPr>
        <w:pStyle w:val="Odstavecseseznamem"/>
        <w:rPr>
          <w:sz w:val="16"/>
          <w:szCs w:val="16"/>
        </w:rPr>
      </w:pPr>
    </w:p>
    <w:p w14:paraId="43012CD3" w14:textId="77777777" w:rsidR="00B54722" w:rsidRPr="00F44552" w:rsidRDefault="00B54722" w:rsidP="00B54722">
      <w:pPr>
        <w:pStyle w:val="Zkladntext3"/>
        <w:numPr>
          <w:ilvl w:val="1"/>
          <w:numId w:val="41"/>
        </w:numPr>
        <w:rPr>
          <w:sz w:val="24"/>
          <w:szCs w:val="24"/>
        </w:rPr>
      </w:pPr>
      <w:r w:rsidRPr="00F44552">
        <w:rPr>
          <w:sz w:val="24"/>
          <w:szCs w:val="24"/>
        </w:rPr>
        <w:t>V případě, že vady na díle způsobené zhotovitelem budou příčinou vad na jiných částech díla, má objednatel právo přeúčtovat zhotoviteli veškeré náklady související s jejich odstraněním.</w:t>
      </w:r>
    </w:p>
    <w:p w14:paraId="776C395C" w14:textId="77777777" w:rsidR="00B54722" w:rsidRPr="00F44552" w:rsidRDefault="00B54722" w:rsidP="00B54722">
      <w:pPr>
        <w:pStyle w:val="Odstavecseseznamem"/>
      </w:pPr>
    </w:p>
    <w:p w14:paraId="0DE164DA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Předání díla</w:t>
      </w:r>
    </w:p>
    <w:p w14:paraId="1AE6BE5D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2121ADFC" w14:textId="0340E0EB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Zhotovitel je povinen zápisem do stavebního deníku oznámit objednateli, nejpozději 3 dny před termínem dokončení díla, kdy bude dílo připraveno k předání. Objednatel je pak povinen do 5 dnů od této výzvy přejímací řízení svolat a řádně v něm pokračovat. </w:t>
      </w:r>
    </w:p>
    <w:p w14:paraId="241C58DE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6E89F897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Zhotovitel je povinen připravit a u přejímacího řízení předložit:</w:t>
      </w:r>
    </w:p>
    <w:p w14:paraId="3E129EAF" w14:textId="77777777" w:rsidR="00B54722" w:rsidRPr="00F44552" w:rsidRDefault="00B54722" w:rsidP="00B54722">
      <w:pPr>
        <w:numPr>
          <w:ilvl w:val="2"/>
          <w:numId w:val="36"/>
        </w:numPr>
        <w:jc w:val="both"/>
      </w:pPr>
      <w:r w:rsidRPr="00F44552">
        <w:t>zápisy a osvědčení použitých materiálů</w:t>
      </w:r>
    </w:p>
    <w:p w14:paraId="218A3303" w14:textId="255D6F97" w:rsidR="00B54722" w:rsidRPr="00F44552" w:rsidRDefault="00B54722" w:rsidP="00B54722">
      <w:pPr>
        <w:numPr>
          <w:ilvl w:val="2"/>
          <w:numId w:val="36"/>
        </w:numPr>
        <w:jc w:val="both"/>
      </w:pPr>
      <w:r w:rsidRPr="00F44552">
        <w:t>zápisy o vyzkoušení smontovaného zařízení, o provedených revizích, protokoly o provedených provozních zkouškách apod. v rozsahu dle P</w:t>
      </w:r>
      <w:r w:rsidR="00AD2F52">
        <w:t>D</w:t>
      </w:r>
      <w:r w:rsidRPr="00F44552">
        <w:t xml:space="preserve"> a ČSN</w:t>
      </w:r>
    </w:p>
    <w:p w14:paraId="4DD3B38F" w14:textId="77777777" w:rsidR="00B54722" w:rsidRPr="00F44552" w:rsidRDefault="00B54722" w:rsidP="00B54722">
      <w:pPr>
        <w:numPr>
          <w:ilvl w:val="2"/>
          <w:numId w:val="36"/>
        </w:numPr>
        <w:jc w:val="both"/>
      </w:pPr>
      <w:r w:rsidRPr="00F44552">
        <w:t>stavební deník</w:t>
      </w:r>
    </w:p>
    <w:p w14:paraId="4D9C5B00" w14:textId="0C8EB57F" w:rsidR="00B54722" w:rsidRPr="00F44552" w:rsidRDefault="00B54722" w:rsidP="00B54722">
      <w:pPr>
        <w:numPr>
          <w:ilvl w:val="2"/>
          <w:numId w:val="36"/>
        </w:numPr>
        <w:jc w:val="both"/>
      </w:pPr>
      <w:r w:rsidRPr="00F44552">
        <w:t>vyhodnocení komplexního vyzkoušení</w:t>
      </w:r>
      <w:r w:rsidR="00AD2F52">
        <w:t>,</w:t>
      </w:r>
      <w:r w:rsidRPr="00F44552">
        <w:t xml:space="preserve"> pokud je PD určeno</w:t>
      </w:r>
    </w:p>
    <w:p w14:paraId="025BF7FB" w14:textId="77777777" w:rsidR="00B54722" w:rsidRPr="00F44552" w:rsidRDefault="00B54722" w:rsidP="00B54722">
      <w:pPr>
        <w:numPr>
          <w:ilvl w:val="2"/>
          <w:numId w:val="36"/>
        </w:numPr>
        <w:jc w:val="both"/>
      </w:pPr>
      <w:r w:rsidRPr="00F44552">
        <w:t>doklady o likvidaci odpadu</w:t>
      </w:r>
    </w:p>
    <w:p w14:paraId="1D44F7A8" w14:textId="77777777" w:rsidR="00B54722" w:rsidRPr="00F44552" w:rsidRDefault="00B54722" w:rsidP="00B54722">
      <w:pPr>
        <w:ind w:left="567"/>
        <w:jc w:val="both"/>
      </w:pPr>
      <w:r w:rsidRPr="00F44552">
        <w:t>Bez těchto dokladů nelze považovat dílo za dokončené a schopné předání.</w:t>
      </w:r>
    </w:p>
    <w:p w14:paraId="79DDA698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474D1FC3" w14:textId="630FD72F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O průběhu přejímacího řízení </w:t>
      </w:r>
      <w:r w:rsidR="005632AE">
        <w:t>bude pořízen</w:t>
      </w:r>
      <w:r w:rsidRPr="00F44552">
        <w:t xml:space="preserve"> zápis. Jestliže objednatel odmítá dílo převzít, je povinen do zápisu uvést své důvody.</w:t>
      </w:r>
    </w:p>
    <w:p w14:paraId="74C85022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43B70F74" w14:textId="71BF127E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Dílo je řádně dokončeno, jestliže nevykazuje žádné vady a nedodělky a je předáno objednateli na základě zápisu o předání a převzetí díla, podepsaného odpovědnými zástupci smluvních stran. Specifikace vad a nedodělků, případně způsobu jejich odstranění bude tvořit přílohu zápisu o předání a převzetí díla.</w:t>
      </w:r>
    </w:p>
    <w:p w14:paraId="60D8AC95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7361A8FE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Vadou se rozumí podstatná odchylka v kvalitě, rozsahu a parametrech díla stanovených projektem, touto smlouvou či obecně závazným předpisem. Nedodělkem se rozumí nedokončená část díla oproti projektu a smlouvě.</w:t>
      </w:r>
    </w:p>
    <w:p w14:paraId="049D0273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1673B817" w14:textId="185BE354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Zhotovitel odpovídá za vady dle </w:t>
      </w:r>
      <w:proofErr w:type="spellStart"/>
      <w:r w:rsidRPr="00F44552">
        <w:t>ust</w:t>
      </w:r>
      <w:proofErr w:type="spellEnd"/>
      <w:r w:rsidRPr="00F44552">
        <w:t xml:space="preserve">. § 2615 a násl. zákona č. 89/2012 Sb. Občanského zákoníku v platném znění. Zhotovitel rovněž odpovídá za skryté vady, které jsou důsledkem porušení povinností zhotovitele nebo porušení pracovních </w:t>
      </w:r>
      <w:r w:rsidR="00AD2F52">
        <w:br/>
      </w:r>
      <w:r w:rsidRPr="00F44552">
        <w:t>a technologických postupů.</w:t>
      </w:r>
    </w:p>
    <w:p w14:paraId="706A1AAD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lastRenderedPageBreak/>
        <w:t>Zhotovitel nese odpovědnost za řádné provedení díla z hlediska stavebního, bezpečnosti práce, ochrany zdraví a požární ochrany.</w:t>
      </w:r>
    </w:p>
    <w:p w14:paraId="318E5443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3C435A18" w14:textId="77777777" w:rsidR="00B5472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Zhotovitel odpovídá za veškeré škody způsobené objednavateli či třetím osobám, které vzniknou těmto subjektům v příčinné souvislosti s činností zhotovitele, jeho zaměstnanců, případně poddodavatelů, spojenou s plněním předmětu díla.</w:t>
      </w:r>
    </w:p>
    <w:p w14:paraId="0F478B8D" w14:textId="77777777" w:rsidR="00B54722" w:rsidRPr="00F44552" w:rsidRDefault="00B54722" w:rsidP="00B54722">
      <w:pPr>
        <w:ind w:left="567"/>
        <w:jc w:val="both"/>
      </w:pPr>
    </w:p>
    <w:p w14:paraId="46C14E74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Smluvní pokuty</w:t>
      </w:r>
    </w:p>
    <w:p w14:paraId="00EB94C2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68B67711" w14:textId="515E4C8C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Pokud zhotovitel nedokončí celé dílo ve sjednaném termínu dle článku III., zaplatí objednateli smluvní pokutu ve výši 0,</w:t>
      </w:r>
      <w:r w:rsidR="005632AE">
        <w:t xml:space="preserve">2 </w:t>
      </w:r>
      <w:r w:rsidRPr="00F44552">
        <w:t xml:space="preserve">% z celkové ceny díla bez DPH, a to za každý započatý den prodlení. </w:t>
      </w:r>
    </w:p>
    <w:p w14:paraId="3B02C7E8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74BBD077" w14:textId="0C987F74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Pro případ, že by objednatel neuhradil fakturu ve smluveném termínu dle této </w:t>
      </w:r>
      <w:proofErr w:type="spellStart"/>
      <w:r w:rsidRPr="00F44552">
        <w:t>SoD</w:t>
      </w:r>
      <w:proofErr w:type="spellEnd"/>
      <w:r w:rsidRPr="00F44552">
        <w:t>, uznává objednatel, smluvní pokutu ve výši 0,</w:t>
      </w:r>
      <w:r w:rsidR="005632AE">
        <w:t xml:space="preserve">2 </w:t>
      </w:r>
      <w:r w:rsidRPr="00F44552">
        <w:t>% z fakturované částky za každý den prodlení s úhradou.</w:t>
      </w:r>
    </w:p>
    <w:p w14:paraId="6439667B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091D6344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Pokud dojde ze strany objednatele k prodlení s úhradou dohodnutých plateb dle této </w:t>
      </w:r>
      <w:proofErr w:type="spellStart"/>
      <w:r w:rsidRPr="00F44552">
        <w:t>SoD</w:t>
      </w:r>
      <w:proofErr w:type="spellEnd"/>
      <w:r w:rsidRPr="00F44552">
        <w:t xml:space="preserve"> o více než 30 kalendářních dnů, je zhotovitel oprávněn pozastavit práce a o tuto dobu prodlení prodloužit dobu výstavby.</w:t>
      </w:r>
    </w:p>
    <w:p w14:paraId="4775CE5E" w14:textId="77777777" w:rsidR="00B54722" w:rsidRPr="00173BBE" w:rsidRDefault="00B54722" w:rsidP="00B54722">
      <w:pPr>
        <w:pStyle w:val="Odstavecseseznamem"/>
        <w:rPr>
          <w:sz w:val="16"/>
          <w:szCs w:val="16"/>
        </w:rPr>
      </w:pPr>
    </w:p>
    <w:p w14:paraId="0D7ABB80" w14:textId="75927B2F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V případě, že zhotovitel nedodrží lhůtu pro odstranění vad a nedodělků zjištěných při přejímce stavby je povinen zaplatit objednateli smluvní pokutu ve výši </w:t>
      </w:r>
      <w:r w:rsidR="007C6607">
        <w:t>1</w:t>
      </w:r>
      <w:r>
        <w:t xml:space="preserve"> </w:t>
      </w:r>
      <w:r w:rsidRPr="00F44552">
        <w:t>000 Kč za každý zjištěný případ a den prodlení.</w:t>
      </w:r>
    </w:p>
    <w:p w14:paraId="3877DEB0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69A6E0D3" w14:textId="5AE79049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V případě, že zhotovitel nedodrží povinnost provádění průběžného denního úklidu stavby, zařízení staveniště a dotčených prostor je povinen zaplatit objednateli smluvní pokutu ve výši </w:t>
      </w:r>
      <w:r w:rsidR="007C6607">
        <w:t>1</w:t>
      </w:r>
      <w:r>
        <w:t xml:space="preserve"> </w:t>
      </w:r>
      <w:r w:rsidRPr="00F44552">
        <w:t>000 Kč za každý zjištěný případ a den prodlení.</w:t>
      </w:r>
    </w:p>
    <w:p w14:paraId="420BE528" w14:textId="77777777" w:rsidR="00B54722" w:rsidRPr="00173BBE" w:rsidRDefault="00B54722" w:rsidP="00B54722">
      <w:pPr>
        <w:ind w:left="-72"/>
        <w:jc w:val="both"/>
        <w:rPr>
          <w:sz w:val="16"/>
          <w:szCs w:val="16"/>
        </w:rPr>
      </w:pPr>
    </w:p>
    <w:p w14:paraId="5D62F596" w14:textId="43AF40FE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V případě, že zhotovitel ukládá stavební materiál nebo stavební suť mimo určené prostory, je povinen zaplatit smluvní pokutu ve výši </w:t>
      </w:r>
      <w:r w:rsidR="007C6607">
        <w:t>1</w:t>
      </w:r>
      <w:r>
        <w:t xml:space="preserve"> </w:t>
      </w:r>
      <w:r w:rsidRPr="00F44552">
        <w:t>000 Kč za každý zjištěný případ a den prodlení.</w:t>
      </w:r>
    </w:p>
    <w:p w14:paraId="38747554" w14:textId="77777777" w:rsidR="00B54722" w:rsidRPr="00AD2F52" w:rsidRDefault="00B54722" w:rsidP="00B54722">
      <w:pPr>
        <w:ind w:left="-72"/>
        <w:jc w:val="both"/>
        <w:rPr>
          <w:sz w:val="16"/>
          <w:szCs w:val="16"/>
        </w:rPr>
      </w:pPr>
    </w:p>
    <w:p w14:paraId="66C5D854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V případě, že zhotovitel nenastoupí k odstraňování záručních vad ani do deseti dnů od dohodnutého termínu, je povinen zaplatit objednateli smluvní pokutu ve výši </w:t>
      </w:r>
      <w:r>
        <w:br/>
        <w:t xml:space="preserve">2 </w:t>
      </w:r>
      <w:r w:rsidRPr="00F44552">
        <w:t xml:space="preserve">000 Kč za každý den prodlení. </w:t>
      </w:r>
    </w:p>
    <w:p w14:paraId="4F08ECED" w14:textId="77777777" w:rsidR="00B54722" w:rsidRPr="000B3F30" w:rsidRDefault="00B54722" w:rsidP="00B54722">
      <w:pPr>
        <w:pStyle w:val="Odstavecseseznamem"/>
        <w:rPr>
          <w:sz w:val="16"/>
          <w:szCs w:val="16"/>
        </w:rPr>
      </w:pPr>
    </w:p>
    <w:p w14:paraId="247614D8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V případě, že zhotovitel neodstraní záruční vady do dohodnutého termínu, je povinen zaplatit objednateli smluvní pokutu ve výši </w:t>
      </w:r>
      <w:r>
        <w:t xml:space="preserve">2 </w:t>
      </w:r>
      <w:r w:rsidRPr="00F44552">
        <w:t>000 Kč za každý případ a den prodlení.</w:t>
      </w:r>
    </w:p>
    <w:p w14:paraId="610A66A7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5C75D68B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V případě, že zhotovitel nedodržuje BOZP je povinen zaplatit objednateli smluvní pokutu za každý zjištěný případ:</w:t>
      </w:r>
    </w:p>
    <w:p w14:paraId="2FB4728E" w14:textId="54338001" w:rsidR="00B54722" w:rsidRPr="00F44552" w:rsidRDefault="00B54722" w:rsidP="00B54722">
      <w:pPr>
        <w:pStyle w:val="Odstavecseseznamem"/>
        <w:numPr>
          <w:ilvl w:val="0"/>
          <w:numId w:val="44"/>
        </w:numPr>
        <w:jc w:val="both"/>
      </w:pPr>
      <w:r w:rsidRPr="00F44552">
        <w:t xml:space="preserve">Nepoužívání osobních ochranných pomůcek (přilby, pracovní obuv, reflexní vesty s označením zhotovitele) – ve výši </w:t>
      </w:r>
      <w:r w:rsidR="007C6607">
        <w:t>1</w:t>
      </w:r>
      <w:r>
        <w:t xml:space="preserve"> </w:t>
      </w:r>
      <w:r w:rsidRPr="00F44552">
        <w:t>000 Kč</w:t>
      </w:r>
    </w:p>
    <w:p w14:paraId="389B862E" w14:textId="77777777" w:rsidR="00B54722" w:rsidRPr="00F44552" w:rsidRDefault="00B54722" w:rsidP="00B54722">
      <w:pPr>
        <w:pStyle w:val="Odstavecseseznamem"/>
        <w:numPr>
          <w:ilvl w:val="0"/>
          <w:numId w:val="44"/>
        </w:numPr>
        <w:jc w:val="both"/>
      </w:pPr>
      <w:r w:rsidRPr="00F44552">
        <w:t>Používání poškozených nebo nevyhovujících el. zařízení, prodlužujících kabelů atd.  – ve výši 2</w:t>
      </w:r>
      <w:r>
        <w:t xml:space="preserve"> </w:t>
      </w:r>
      <w:r w:rsidRPr="00F44552">
        <w:t>000 Kč</w:t>
      </w:r>
    </w:p>
    <w:p w14:paraId="41776F53" w14:textId="77777777" w:rsidR="00B54722" w:rsidRPr="00F44552" w:rsidRDefault="00B54722" w:rsidP="00B54722">
      <w:pPr>
        <w:pStyle w:val="Odstavecseseznamem"/>
        <w:numPr>
          <w:ilvl w:val="0"/>
          <w:numId w:val="44"/>
        </w:numPr>
        <w:jc w:val="both"/>
      </w:pPr>
      <w:r w:rsidRPr="00F44552">
        <w:t>Pohyb po pracovišti pod vlivem alkoholu, nebo jiných návykových látek – ve výši 10</w:t>
      </w:r>
      <w:r>
        <w:t xml:space="preserve"> </w:t>
      </w:r>
      <w:r w:rsidRPr="00F44552">
        <w:t>000 Kč</w:t>
      </w:r>
    </w:p>
    <w:p w14:paraId="1DF68A1D" w14:textId="77777777" w:rsidR="00B54722" w:rsidRPr="00F44552" w:rsidRDefault="00B54722" w:rsidP="00B54722">
      <w:pPr>
        <w:pStyle w:val="Odstavecseseznamem"/>
        <w:jc w:val="both"/>
      </w:pPr>
      <w:r w:rsidRPr="00F44552">
        <w:t>(v případě, že v plánu BOZP jsou uvedeny nižší částky smluvních pokut u výše uvedených jednotlivých případů, tak platí výše sankcí uvedená v této smlouvě o dílo, v ostatních případech platí smluvní pokuty dle plánu BOZP).</w:t>
      </w:r>
    </w:p>
    <w:p w14:paraId="161D2E8A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788F19DA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V případě, že zhotovitel nepředložení technologický předpis je povinen zaplatit objednateli smluvní pokutu ve výši </w:t>
      </w:r>
      <w:r>
        <w:t xml:space="preserve">2 </w:t>
      </w:r>
      <w:r w:rsidRPr="00F44552">
        <w:t xml:space="preserve">000 Kč za každý den prodlení. Je to důvod k zastavení stavby. </w:t>
      </w:r>
    </w:p>
    <w:p w14:paraId="24DFC977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490D52A9" w14:textId="77777777" w:rsidR="00AD2F52" w:rsidRDefault="00B54722" w:rsidP="00AD2F52">
      <w:pPr>
        <w:numPr>
          <w:ilvl w:val="1"/>
          <w:numId w:val="22"/>
        </w:numPr>
        <w:ind w:left="567" w:hanging="639"/>
        <w:jc w:val="both"/>
      </w:pPr>
      <w:r w:rsidRPr="00CB415D">
        <w:lastRenderedPageBreak/>
        <w:t>Pokud v důsledku porušení smluvní povinnosti dle čl. 7.18. ze strany zhotovitele bude objednateli příslušným orgánem uložena sankce či jiná povinnosti</w:t>
      </w:r>
      <w:r w:rsidRPr="00F44552">
        <w:t xml:space="preserve"> k zaplacení, je zhotovitel povinen uhradit objednateli škodu, která mu v důsledku takovéhoto porušení podmínek vznikne.</w:t>
      </w:r>
      <w:r w:rsidR="00AD2F52" w:rsidRPr="00AD2F52">
        <w:t xml:space="preserve"> </w:t>
      </w:r>
    </w:p>
    <w:p w14:paraId="1F290AA4" w14:textId="77777777" w:rsidR="00AD2F52" w:rsidRPr="006B0E90" w:rsidRDefault="00AD2F52" w:rsidP="00AD2F52">
      <w:pPr>
        <w:pStyle w:val="Odstavecseseznamem"/>
        <w:rPr>
          <w:sz w:val="16"/>
          <w:szCs w:val="16"/>
        </w:rPr>
      </w:pPr>
    </w:p>
    <w:p w14:paraId="0BD45555" w14:textId="419D4282" w:rsidR="00AD2F52" w:rsidRDefault="00AD2F52" w:rsidP="00AD2F52">
      <w:pPr>
        <w:numPr>
          <w:ilvl w:val="1"/>
          <w:numId w:val="22"/>
        </w:numPr>
        <w:ind w:left="567" w:hanging="639"/>
        <w:jc w:val="both"/>
      </w:pPr>
      <w:r>
        <w:t xml:space="preserve">Pro případ, že zhotovitel poruší jakoukoliv jinou povinnost stanovenou touto smlouvou a nesjedná nápravu tohoto porušení do 5 pracovních dnů od písemného upozornění objednatelem či poruší tutéž povinnost znovu po upozornění objednatelem, zavazuje se zhotovitel uhradit objednateli smluvní pokutu ve výši </w:t>
      </w:r>
      <w:r>
        <w:br/>
        <w:t>2 000 Kč za každý jednotlivý případ porušení povinnosti.</w:t>
      </w:r>
    </w:p>
    <w:p w14:paraId="332F379F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35759B1D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Vzájemné pohledávky mohou být započítány.</w:t>
      </w:r>
    </w:p>
    <w:p w14:paraId="7BCC84E4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70132B77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Zaplacením smluvní pokuty není dotčeno právo na náhradu škody.</w:t>
      </w:r>
    </w:p>
    <w:p w14:paraId="43645BF3" w14:textId="77777777" w:rsidR="00B54722" w:rsidRPr="00F44552" w:rsidRDefault="00B54722" w:rsidP="00B54722">
      <w:pPr>
        <w:ind w:left="-72"/>
        <w:jc w:val="both"/>
      </w:pPr>
    </w:p>
    <w:p w14:paraId="7C28622C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Odstoupení od smlouvy</w:t>
      </w:r>
    </w:p>
    <w:p w14:paraId="344B3D94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45861987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Objednatel může odstoupit od smlouvy:</w:t>
      </w:r>
    </w:p>
    <w:p w14:paraId="448E23D0" w14:textId="77777777" w:rsidR="00B54722" w:rsidRPr="00CB415D" w:rsidRDefault="00B54722" w:rsidP="00B54722">
      <w:pPr>
        <w:numPr>
          <w:ilvl w:val="2"/>
          <w:numId w:val="38"/>
        </w:numPr>
        <w:jc w:val="both"/>
      </w:pPr>
      <w:r w:rsidRPr="00F44552">
        <w:t xml:space="preserve">jestliže je zhotovitel v prodlení s termínem dokončení díla z důvodů na jeho straně a z jeho chování je zřejmé, že termín dokončení díla (i jeho částí) nebude dodržen a zhotovitel neposkytne objednateli po jeho výzvě dostatečnou jistotu v této záležitosti. Za podstatné porušení smlouvy bude považováno opoždění stavebních prací o více jak 14 dnů proti termínům schválených v této smlouvě a termínech </w:t>
      </w:r>
      <w:r w:rsidRPr="00CB415D">
        <w:t>stanovených dle HMG viz čl. 3 odst. 3.2.</w:t>
      </w:r>
    </w:p>
    <w:p w14:paraId="1C00BF40" w14:textId="77777777" w:rsidR="00B54722" w:rsidRPr="00F44552" w:rsidRDefault="00B54722" w:rsidP="00B54722">
      <w:pPr>
        <w:numPr>
          <w:ilvl w:val="2"/>
          <w:numId w:val="38"/>
        </w:numPr>
        <w:jc w:val="both"/>
      </w:pPr>
      <w:r w:rsidRPr="00F44552">
        <w:t>zhotovitel opakovaně nerespektuje nařízení zástupců objednatele</w:t>
      </w:r>
    </w:p>
    <w:p w14:paraId="63B5C82C" w14:textId="77777777" w:rsidR="00B54722" w:rsidRPr="00F44552" w:rsidRDefault="00B54722" w:rsidP="00B54722">
      <w:pPr>
        <w:numPr>
          <w:ilvl w:val="2"/>
          <w:numId w:val="38"/>
        </w:numPr>
        <w:jc w:val="both"/>
      </w:pPr>
      <w:r w:rsidRPr="00F44552">
        <w:t>zhotovitel provádí dílo v rozporu s projektem, nebo provádí dílo takovým způsobem, který nenaznačuje výslednou kvalitu díla.</w:t>
      </w:r>
    </w:p>
    <w:p w14:paraId="4FCD3C97" w14:textId="77777777" w:rsidR="00B54722" w:rsidRPr="006B0E90" w:rsidRDefault="00B54722" w:rsidP="00B54722">
      <w:pPr>
        <w:ind w:left="720"/>
        <w:jc w:val="both"/>
        <w:rPr>
          <w:sz w:val="16"/>
          <w:szCs w:val="16"/>
        </w:rPr>
      </w:pPr>
    </w:p>
    <w:p w14:paraId="0F9A4952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Odstoupení od smlouvy musí být oznámeno písemně. V tomto případě má odstupující strana právo žádat odpovídající náhrady a vyrovnání pro důvody zaviněné druhou stranou.</w:t>
      </w:r>
    </w:p>
    <w:p w14:paraId="2CFB87D0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4895F2CE" w14:textId="5FB1B31C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Odstoupení od smlouvy se jinak řídí dle </w:t>
      </w:r>
      <w:proofErr w:type="spellStart"/>
      <w:r w:rsidRPr="00F44552">
        <w:t>ust</w:t>
      </w:r>
      <w:proofErr w:type="spellEnd"/>
      <w:r w:rsidRPr="00F44552">
        <w:t xml:space="preserve">. § 2001 a násl. </w:t>
      </w:r>
      <w:r w:rsidR="00AD2F52">
        <w:t>z</w:t>
      </w:r>
      <w:r w:rsidRPr="00F44552">
        <w:t>ák</w:t>
      </w:r>
      <w:r w:rsidR="00AD2F52">
        <w:t>ona</w:t>
      </w:r>
      <w:r w:rsidR="00AD2F52">
        <w:br/>
      </w:r>
      <w:r w:rsidRPr="00F44552">
        <w:t>č. 89/2012 Sb. Občanského zákoníku v platném znění.</w:t>
      </w:r>
    </w:p>
    <w:p w14:paraId="3B90A42D" w14:textId="77777777" w:rsidR="00B54722" w:rsidRPr="00F44552" w:rsidRDefault="00B54722" w:rsidP="00B54722">
      <w:pPr>
        <w:ind w:left="-72"/>
        <w:jc w:val="both"/>
      </w:pPr>
    </w:p>
    <w:p w14:paraId="36F715EF" w14:textId="77777777" w:rsidR="00B54722" w:rsidRPr="00F44552" w:rsidRDefault="00B54722" w:rsidP="00B54722">
      <w:pPr>
        <w:ind w:left="-72"/>
        <w:jc w:val="both"/>
      </w:pPr>
    </w:p>
    <w:p w14:paraId="40114585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Ostatní ujednání</w:t>
      </w:r>
    </w:p>
    <w:p w14:paraId="71A4D508" w14:textId="77777777" w:rsidR="00B54722" w:rsidRPr="00F44552" w:rsidRDefault="00B54722" w:rsidP="00B54722">
      <w:pPr>
        <w:rPr>
          <w:sz w:val="16"/>
          <w:szCs w:val="16"/>
        </w:rPr>
      </w:pPr>
    </w:p>
    <w:p w14:paraId="5B8D8C51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Kontrolní den se bude konat pravidelně 1x týdně, pokud nebude dohodnuto jinak. Termíny budou dohodnuty při předání staveniště. </w:t>
      </w:r>
    </w:p>
    <w:p w14:paraId="604CD55E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58F64F75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Tato smlouva může být měněna jen písemnou formou dodatky podepsanými statutárními orgány obou smluvních stran. Pro platnost dodatku se vyžaduje dohoda o celém textu.</w:t>
      </w:r>
    </w:p>
    <w:p w14:paraId="7C532BE5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1DC7DBB7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 xml:space="preserve">Práva a povinnosti vyplývající z této smlouvy a jí výslovně neupravená se řídí příslušnými ustanoveními zákona č. 89/2012 Sb. Občanského zákoníku v platném znění. </w:t>
      </w:r>
    </w:p>
    <w:p w14:paraId="1744C823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44BE9339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Tato smlouva obsahuje úplnou dohodu stran ve věcech obsažených v této smlouvě. Žádná jiná dohoda, prohlášení či příslib učiněný kteroukoliv ze smluvních stran, které nebudou zakotveny v této smlouvě, nebudou právně závazné, pokud tak tato smlouva výslovně nestanoví.</w:t>
      </w:r>
    </w:p>
    <w:p w14:paraId="5E22C780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7E2BAA75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Nedílnou součástí této smlouvy jsou:</w:t>
      </w:r>
    </w:p>
    <w:p w14:paraId="6C3741F0" w14:textId="09BED657" w:rsidR="00B54722" w:rsidRPr="00F44552" w:rsidRDefault="00B54722" w:rsidP="00B54722">
      <w:pPr>
        <w:ind w:left="567"/>
        <w:jc w:val="both"/>
      </w:pPr>
      <w:r w:rsidRPr="00F44552">
        <w:t xml:space="preserve">Příloha č. 1 </w:t>
      </w:r>
      <w:r w:rsidR="00CB415D">
        <w:t>–</w:t>
      </w:r>
      <w:r w:rsidRPr="00F44552">
        <w:t xml:space="preserve"> </w:t>
      </w:r>
      <w:r w:rsidR="00CB415D">
        <w:t>oceněný soupis prací, dodávek a služeb</w:t>
      </w:r>
    </w:p>
    <w:p w14:paraId="1EE982B6" w14:textId="2D3E9466" w:rsidR="00B54722" w:rsidRPr="00F44552" w:rsidRDefault="00B54722" w:rsidP="00B54722">
      <w:pPr>
        <w:ind w:left="567"/>
        <w:jc w:val="both"/>
      </w:pPr>
      <w:r w:rsidRPr="00767239">
        <w:lastRenderedPageBreak/>
        <w:t xml:space="preserve">Příloha č. 2 - harmonogram </w:t>
      </w:r>
      <w:r w:rsidR="000265DF" w:rsidRPr="00767239">
        <w:t>prací</w:t>
      </w:r>
    </w:p>
    <w:p w14:paraId="7F483098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0F7D2511" w14:textId="1C5069C6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Tato smlouva je vyhotovena v</w:t>
      </w:r>
      <w:r w:rsidR="007C6607">
        <w:t>e</w:t>
      </w:r>
      <w:r w:rsidRPr="00F44552">
        <w:t xml:space="preserve"> </w:t>
      </w:r>
      <w:r w:rsidR="007C6607">
        <w:t>3</w:t>
      </w:r>
      <w:r w:rsidRPr="00F44552">
        <w:t xml:space="preserve"> stejnopisech</w:t>
      </w:r>
      <w:r w:rsidR="007C6607">
        <w:t xml:space="preserve">, všechny s platností originálu, z nichž </w:t>
      </w:r>
      <w:r w:rsidR="00AD5EE6">
        <w:t>jeden</w:t>
      </w:r>
      <w:r w:rsidR="007C6607">
        <w:t xml:space="preserve"> výtisk obdrží zhotovitel a </w:t>
      </w:r>
      <w:r w:rsidR="00AD5EE6">
        <w:t>dva</w:t>
      </w:r>
      <w:r w:rsidR="007C6607">
        <w:t xml:space="preserve"> výtisky objednatel.</w:t>
      </w:r>
    </w:p>
    <w:p w14:paraId="4F03BBBE" w14:textId="77777777" w:rsidR="00B54722" w:rsidRPr="000B3F30" w:rsidRDefault="00B54722" w:rsidP="00B54722">
      <w:pPr>
        <w:ind w:left="-72"/>
        <w:jc w:val="both"/>
        <w:rPr>
          <w:sz w:val="16"/>
          <w:szCs w:val="16"/>
        </w:rPr>
      </w:pPr>
    </w:p>
    <w:p w14:paraId="6973C2D0" w14:textId="65DA8DA6" w:rsidR="00B54722" w:rsidRPr="00AD5EE6" w:rsidRDefault="00B54722" w:rsidP="00B54722">
      <w:pPr>
        <w:numPr>
          <w:ilvl w:val="1"/>
          <w:numId w:val="22"/>
        </w:numPr>
        <w:ind w:left="567" w:hanging="639"/>
        <w:jc w:val="both"/>
        <w:rPr>
          <w:sz w:val="16"/>
          <w:szCs w:val="16"/>
        </w:rPr>
      </w:pPr>
      <w:r w:rsidRPr="00F44552">
        <w:t>Strany se dohodly, že tato smlouva (případně její změny či dodatky, výše skutečně uhrazené ceny) bude uveřejněna na profilu zadavatele v souladu s § 219 zákona č. 134/2016 Sb. o zadávání veřejných zakázek</w:t>
      </w:r>
      <w:r w:rsidR="00AD5EE6">
        <w:t>.</w:t>
      </w:r>
    </w:p>
    <w:p w14:paraId="19BB0598" w14:textId="77777777" w:rsidR="00AD5EE6" w:rsidRDefault="00AD5EE6" w:rsidP="00AD5EE6">
      <w:pPr>
        <w:pStyle w:val="Odstavecseseznamem"/>
        <w:rPr>
          <w:sz w:val="16"/>
          <w:szCs w:val="16"/>
        </w:rPr>
      </w:pPr>
    </w:p>
    <w:p w14:paraId="190584E0" w14:textId="77777777" w:rsidR="00B54722" w:rsidRPr="00F44552" w:rsidRDefault="00B54722" w:rsidP="00B54722">
      <w:pPr>
        <w:numPr>
          <w:ilvl w:val="1"/>
          <w:numId w:val="22"/>
        </w:numPr>
        <w:ind w:left="567" w:hanging="639"/>
        <w:jc w:val="both"/>
      </w:pPr>
      <w:r w:rsidRPr="00F44552">
        <w:t>Strany se dále dohodly, že tato smlouva o dílo popř. dodatky k této smlouvě budou zveřejněny v souladu se zákonem č. 340/2015 Sb., o zvláštních podmínkách účinnosti některých smluv a o registraci smluv (zákon o registru smluv). Uveřejnění zabezpečí objednatel.</w:t>
      </w:r>
    </w:p>
    <w:p w14:paraId="03C73AA7" w14:textId="77777777" w:rsidR="00B54722" w:rsidRPr="000B3F30" w:rsidRDefault="00B54722" w:rsidP="00B54722">
      <w:pPr>
        <w:pStyle w:val="Odstavecseseznamem"/>
        <w:rPr>
          <w:sz w:val="16"/>
          <w:szCs w:val="16"/>
        </w:rPr>
      </w:pPr>
    </w:p>
    <w:p w14:paraId="0D21D1C4" w14:textId="1C90E86B" w:rsidR="00B54722" w:rsidRPr="00C239DF" w:rsidRDefault="00767239" w:rsidP="00B54722">
      <w:pPr>
        <w:numPr>
          <w:ilvl w:val="1"/>
          <w:numId w:val="22"/>
        </w:numPr>
        <w:ind w:left="567" w:hanging="639"/>
        <w:jc w:val="both"/>
      </w:pPr>
      <w:r>
        <w:t>V souladu s usta</w:t>
      </w:r>
      <w:r w:rsidR="00B54722" w:rsidRPr="00C239DF">
        <w:t xml:space="preserve">novení § 43 odst. 1 zákona č. 131/2000 Sb. o hlavním městě Praze, ve znění pozdějších předpisů, se konstatuje, že uzavření této smlouvy schválila Rada městské části Praha 17 na svém ………… zasedání dne ………….2019, usnesením č. </w:t>
      </w:r>
      <w:proofErr w:type="spellStart"/>
      <w:r w:rsidR="00B54722" w:rsidRPr="00C239DF">
        <w:t>Us</w:t>
      </w:r>
      <w:proofErr w:type="spellEnd"/>
      <w:r w:rsidR="00B54722" w:rsidRPr="00C239DF">
        <w:t xml:space="preserve"> RMČ …………/20</w:t>
      </w:r>
      <w:r w:rsidR="00AD5EE6">
        <w:t>23</w:t>
      </w:r>
      <w:r w:rsidR="00B54722" w:rsidRPr="00C239DF">
        <w:t>.</w:t>
      </w:r>
    </w:p>
    <w:p w14:paraId="70512CB9" w14:textId="77777777" w:rsidR="00B54722" w:rsidRPr="00F44552" w:rsidRDefault="00B54722" w:rsidP="00B54722">
      <w:pPr>
        <w:ind w:left="567"/>
        <w:jc w:val="both"/>
      </w:pPr>
    </w:p>
    <w:p w14:paraId="752D9F87" w14:textId="77777777" w:rsidR="00B54722" w:rsidRPr="00F44552" w:rsidRDefault="00B54722" w:rsidP="00B54722">
      <w:pPr>
        <w:pStyle w:val="Nadpis3"/>
        <w:numPr>
          <w:ilvl w:val="0"/>
          <w:numId w:val="22"/>
        </w:numPr>
        <w:rPr>
          <w:rFonts w:ascii="Times New Roman" w:hAnsi="Times New Roman"/>
        </w:rPr>
      </w:pPr>
      <w:r w:rsidRPr="00F44552">
        <w:rPr>
          <w:rFonts w:ascii="Times New Roman" w:hAnsi="Times New Roman"/>
        </w:rPr>
        <w:t>Podpisy smlouvy</w:t>
      </w:r>
    </w:p>
    <w:p w14:paraId="724DF4A7" w14:textId="77777777" w:rsidR="00B54722" w:rsidRDefault="00B54722" w:rsidP="00B54722">
      <w:pPr>
        <w:jc w:val="both"/>
        <w:rPr>
          <w:sz w:val="16"/>
          <w:szCs w:val="16"/>
        </w:rPr>
      </w:pPr>
    </w:p>
    <w:p w14:paraId="33AF9930" w14:textId="77777777" w:rsidR="00B54722" w:rsidRDefault="00B54722" w:rsidP="00B54722">
      <w:pPr>
        <w:numPr>
          <w:ilvl w:val="1"/>
          <w:numId w:val="48"/>
        </w:numPr>
        <w:jc w:val="both"/>
      </w:pPr>
      <w:r>
        <w:t>Smluvní strany prohlašují, že si tuto smlouvu před jejím podpisem přečetly, že byla uzavřena po vzájemném projednání podle jejich pravé a svobodné vůle, určitě, vážně a srozumitelně, nikoliv v tísni nebo za nápadně nevýhodných podmínek. Smluvní strany se dohodly na celém obsahu smlouvy a její autentičnost potvrzují svým podpisem</w:t>
      </w:r>
    </w:p>
    <w:p w14:paraId="72949D47" w14:textId="77777777" w:rsidR="00B54722" w:rsidRPr="00FE7A55" w:rsidRDefault="00B54722" w:rsidP="00B54722">
      <w:pPr>
        <w:ind w:left="705"/>
        <w:jc w:val="both"/>
        <w:rPr>
          <w:sz w:val="16"/>
          <w:szCs w:val="16"/>
        </w:rPr>
      </w:pPr>
    </w:p>
    <w:p w14:paraId="4A629AA3" w14:textId="77777777" w:rsidR="00B54722" w:rsidRDefault="00B54722" w:rsidP="00B54722">
      <w:pPr>
        <w:numPr>
          <w:ilvl w:val="1"/>
          <w:numId w:val="48"/>
        </w:numPr>
        <w:jc w:val="both"/>
      </w:pPr>
      <w:r>
        <w:t>Tato smlouva nabývá platnosti dnem podpisu oběma smluvními stranami.</w:t>
      </w:r>
    </w:p>
    <w:p w14:paraId="43D34425" w14:textId="77777777" w:rsidR="00B54722" w:rsidRPr="00FE7A55" w:rsidRDefault="00B54722" w:rsidP="00B54722">
      <w:pPr>
        <w:ind w:left="705"/>
        <w:jc w:val="both"/>
        <w:rPr>
          <w:sz w:val="16"/>
          <w:szCs w:val="16"/>
        </w:rPr>
      </w:pPr>
    </w:p>
    <w:p w14:paraId="1AEA0C9F" w14:textId="77777777" w:rsidR="00B54722" w:rsidRDefault="00B54722" w:rsidP="00B54722">
      <w:pPr>
        <w:numPr>
          <w:ilvl w:val="1"/>
          <w:numId w:val="48"/>
        </w:numPr>
        <w:jc w:val="both"/>
      </w:pPr>
      <w:r>
        <w:t xml:space="preserve">Tato smlouva nabývá účinnosti dnem uveřejnění prostřednictvím registru smluv. </w:t>
      </w:r>
    </w:p>
    <w:p w14:paraId="1FF2E6B0" w14:textId="77777777" w:rsidR="00B54722" w:rsidRPr="00F44552" w:rsidRDefault="00B54722" w:rsidP="00B54722">
      <w:pPr>
        <w:jc w:val="both"/>
        <w:rPr>
          <w:sz w:val="16"/>
          <w:szCs w:val="16"/>
        </w:rPr>
      </w:pPr>
    </w:p>
    <w:p w14:paraId="4488A6E2" w14:textId="77777777" w:rsidR="00B54722" w:rsidRPr="00F44552" w:rsidRDefault="00B54722" w:rsidP="00B54722">
      <w:pPr>
        <w:jc w:val="both"/>
      </w:pPr>
    </w:p>
    <w:p w14:paraId="497707BD" w14:textId="77777777" w:rsidR="00B54722" w:rsidRPr="00F44552" w:rsidRDefault="00B54722" w:rsidP="00B54722">
      <w:pPr>
        <w:jc w:val="both"/>
      </w:pPr>
    </w:p>
    <w:p w14:paraId="7670BD1E" w14:textId="77777777" w:rsidR="00B54722" w:rsidRPr="00F44552" w:rsidRDefault="00B54722" w:rsidP="00B54722">
      <w:pPr>
        <w:jc w:val="both"/>
      </w:pPr>
      <w:r w:rsidRPr="00F44552">
        <w:t>V Praze  dne ................................</w:t>
      </w:r>
      <w:r w:rsidRPr="00F44552">
        <w:tab/>
      </w:r>
      <w:r w:rsidRPr="00F44552">
        <w:tab/>
        <w:t xml:space="preserve">        </w:t>
      </w:r>
      <w:r w:rsidRPr="00C239DF">
        <w:t>V …………dne</w:t>
      </w:r>
      <w:r w:rsidRPr="00F44552">
        <w:t xml:space="preserve">   .…………………….....</w:t>
      </w:r>
    </w:p>
    <w:p w14:paraId="5E141179" w14:textId="77777777" w:rsidR="00B54722" w:rsidRPr="00F44552" w:rsidRDefault="00B54722" w:rsidP="00B54722">
      <w:pPr>
        <w:jc w:val="center"/>
      </w:pPr>
    </w:p>
    <w:p w14:paraId="42EF2640" w14:textId="77777777" w:rsidR="00B54722" w:rsidRPr="00F44552" w:rsidRDefault="00B54722" w:rsidP="00B54722">
      <w:pPr>
        <w:jc w:val="both"/>
      </w:pPr>
    </w:p>
    <w:p w14:paraId="6B9B302D" w14:textId="77777777" w:rsidR="00B54722" w:rsidRDefault="00B54722" w:rsidP="00B54722">
      <w:pPr>
        <w:jc w:val="both"/>
      </w:pPr>
    </w:p>
    <w:p w14:paraId="3CB9C0C4" w14:textId="77777777" w:rsidR="00B54722" w:rsidRPr="00F44552" w:rsidRDefault="00B54722" w:rsidP="00B54722">
      <w:pPr>
        <w:jc w:val="both"/>
      </w:pPr>
      <w:r>
        <w:t xml:space="preserve"> </w:t>
      </w:r>
      <w:r w:rsidRPr="00F44552">
        <w:t>…………………………………</w:t>
      </w:r>
      <w:r>
        <w:tab/>
      </w:r>
      <w:r>
        <w:tab/>
      </w:r>
      <w:r>
        <w:tab/>
        <w:t>..............................................................</w:t>
      </w:r>
    </w:p>
    <w:p w14:paraId="3D24F692" w14:textId="77777777" w:rsidR="00B54722" w:rsidRPr="00F44552" w:rsidRDefault="00B54722" w:rsidP="00B54722">
      <w:pPr>
        <w:ind w:left="720"/>
        <w:jc w:val="both"/>
      </w:pPr>
      <w:r w:rsidRPr="00F44552">
        <w:t xml:space="preserve">   za objednatele                </w:t>
      </w:r>
      <w:r w:rsidRPr="00F44552">
        <w:tab/>
      </w:r>
      <w:r w:rsidRPr="00F44552">
        <w:tab/>
      </w:r>
      <w:r w:rsidRPr="00F44552">
        <w:tab/>
      </w:r>
      <w:r w:rsidRPr="00F44552">
        <w:tab/>
      </w:r>
      <w:r w:rsidRPr="00F44552">
        <w:tab/>
        <w:t>za zhotovitele</w:t>
      </w:r>
    </w:p>
    <w:p w14:paraId="4E1410EF" w14:textId="77777777" w:rsidR="00B54722" w:rsidRDefault="00B54722" w:rsidP="00B54722">
      <w:pPr>
        <w:rPr>
          <w:lang w:val="x-none" w:eastAsia="x-none"/>
        </w:rPr>
      </w:pPr>
    </w:p>
    <w:p w14:paraId="72DA8F1E" w14:textId="77777777" w:rsidR="00B54722" w:rsidRDefault="00B54722" w:rsidP="00B54722">
      <w:pPr>
        <w:rPr>
          <w:lang w:val="x-none" w:eastAsia="x-none"/>
        </w:rPr>
      </w:pPr>
    </w:p>
    <w:p w14:paraId="45B15A20" w14:textId="2CEEB37A" w:rsidR="00B54722" w:rsidRDefault="00B54722" w:rsidP="00B54722">
      <w:pPr>
        <w:rPr>
          <w:lang w:val="x-none" w:eastAsia="x-none"/>
        </w:rPr>
      </w:pPr>
    </w:p>
    <w:p w14:paraId="5C680E69" w14:textId="1EFDA9BD" w:rsidR="00CA74F8" w:rsidRDefault="00CA74F8" w:rsidP="00B54722">
      <w:pPr>
        <w:rPr>
          <w:lang w:val="x-none" w:eastAsia="x-none"/>
        </w:rPr>
      </w:pPr>
    </w:p>
    <w:p w14:paraId="0465781A" w14:textId="43BD3903" w:rsidR="00CA74F8" w:rsidRDefault="00CA74F8" w:rsidP="00B54722">
      <w:pPr>
        <w:rPr>
          <w:lang w:val="x-none" w:eastAsia="x-none"/>
        </w:rPr>
      </w:pPr>
    </w:p>
    <w:p w14:paraId="4D411170" w14:textId="77777777" w:rsidR="00CA74F8" w:rsidRDefault="00CA74F8" w:rsidP="00B54722">
      <w:pPr>
        <w:rPr>
          <w:lang w:val="x-none" w:eastAsia="x-none"/>
        </w:rPr>
      </w:pPr>
    </w:p>
    <w:p w14:paraId="60E6E462" w14:textId="77777777" w:rsidR="00B54722" w:rsidRPr="000B3F30" w:rsidRDefault="00B54722" w:rsidP="00B54722">
      <w:pPr>
        <w:keepNext/>
        <w:spacing w:before="240" w:after="60"/>
        <w:ind w:left="2832" w:firstLine="708"/>
        <w:outlineLvl w:val="0"/>
        <w:rPr>
          <w:b/>
          <w:bCs/>
          <w:kern w:val="32"/>
          <w:sz w:val="22"/>
          <w:szCs w:val="22"/>
          <w:lang w:val="x-none" w:eastAsia="x-none"/>
        </w:rPr>
      </w:pPr>
      <w:r w:rsidRPr="000B3F30">
        <w:rPr>
          <w:b/>
          <w:bCs/>
          <w:kern w:val="32"/>
          <w:sz w:val="22"/>
          <w:szCs w:val="22"/>
          <w:lang w:eastAsia="x-none"/>
        </w:rPr>
        <w:t xml:space="preserve">     </w:t>
      </w:r>
      <w:r w:rsidRPr="000B3F30">
        <w:rPr>
          <w:b/>
          <w:bCs/>
          <w:kern w:val="32"/>
          <w:sz w:val="22"/>
          <w:szCs w:val="22"/>
          <w:lang w:val="x-none" w:eastAsia="x-none"/>
        </w:rPr>
        <w:t>DOLOŽKA</w:t>
      </w:r>
    </w:p>
    <w:p w14:paraId="6E9245E0" w14:textId="73DCA243" w:rsidR="00574E9F" w:rsidRDefault="00574E9F" w:rsidP="00B54722">
      <w:pPr>
        <w:jc w:val="center"/>
        <w:rPr>
          <w:szCs w:val="22"/>
        </w:rPr>
      </w:pPr>
      <w:r>
        <w:rPr>
          <w:szCs w:val="22"/>
        </w:rPr>
        <w:t>V souladu s usnesením RMČ …../2023 ze dne ……2023 se osvědčuje právní úkon spočívající v uzavření smlouvy mezi MČ Praha 17 a společností …………..</w:t>
      </w:r>
    </w:p>
    <w:p w14:paraId="3231284D" w14:textId="77777777" w:rsidR="00B54722" w:rsidRPr="000B3F30" w:rsidRDefault="00B54722" w:rsidP="00B54722">
      <w:pPr>
        <w:rPr>
          <w:sz w:val="22"/>
          <w:szCs w:val="22"/>
        </w:rPr>
      </w:pPr>
    </w:p>
    <w:p w14:paraId="22E3E465" w14:textId="77777777" w:rsidR="00B54722" w:rsidRPr="000B3F30" w:rsidRDefault="00B54722" w:rsidP="00B54722">
      <w:pPr>
        <w:rPr>
          <w:sz w:val="22"/>
          <w:szCs w:val="22"/>
        </w:rPr>
      </w:pPr>
      <w:r w:rsidRPr="000B3F30">
        <w:rPr>
          <w:sz w:val="22"/>
          <w:szCs w:val="22"/>
        </w:rPr>
        <w:t xml:space="preserve">      V Praze dne:</w:t>
      </w:r>
    </w:p>
    <w:p w14:paraId="1BBDC90A" w14:textId="77777777" w:rsidR="00B54722" w:rsidRPr="000B3F30" w:rsidRDefault="00B54722" w:rsidP="00B54722">
      <w:pPr>
        <w:jc w:val="center"/>
        <w:rPr>
          <w:sz w:val="22"/>
          <w:szCs w:val="22"/>
        </w:rPr>
      </w:pPr>
    </w:p>
    <w:p w14:paraId="5AD65002" w14:textId="77777777" w:rsidR="00B54722" w:rsidRPr="000B3F30" w:rsidRDefault="00B54722" w:rsidP="00B54722">
      <w:pPr>
        <w:jc w:val="center"/>
        <w:rPr>
          <w:sz w:val="22"/>
          <w:szCs w:val="22"/>
        </w:rPr>
      </w:pPr>
    </w:p>
    <w:p w14:paraId="6AC85296" w14:textId="77777777" w:rsidR="00B54722" w:rsidRPr="000B3F30" w:rsidRDefault="00B54722" w:rsidP="00B54722">
      <w:pPr>
        <w:jc w:val="center"/>
        <w:rPr>
          <w:sz w:val="22"/>
          <w:szCs w:val="22"/>
        </w:rPr>
      </w:pPr>
    </w:p>
    <w:p w14:paraId="221539FB" w14:textId="77777777" w:rsidR="00B54722" w:rsidRPr="000B3F30" w:rsidRDefault="00B54722" w:rsidP="00B54722">
      <w:pPr>
        <w:rPr>
          <w:sz w:val="22"/>
          <w:szCs w:val="22"/>
        </w:rPr>
      </w:pPr>
      <w:r w:rsidRPr="000B3F30">
        <w:rPr>
          <w:sz w:val="22"/>
          <w:szCs w:val="22"/>
        </w:rPr>
        <w:t xml:space="preserve">   </w:t>
      </w:r>
      <w:r w:rsidRPr="000B3F30">
        <w:rPr>
          <w:sz w:val="22"/>
          <w:szCs w:val="22"/>
        </w:rPr>
        <w:tab/>
      </w:r>
      <w:r>
        <w:rPr>
          <w:sz w:val="22"/>
          <w:szCs w:val="22"/>
        </w:rPr>
        <w:t xml:space="preserve">     </w:t>
      </w:r>
      <w:r w:rsidRPr="000B3F30">
        <w:rPr>
          <w:sz w:val="22"/>
          <w:szCs w:val="22"/>
        </w:rPr>
        <w:t xml:space="preserve">....................................                             </w:t>
      </w:r>
      <w:r w:rsidRPr="000B3F30">
        <w:rPr>
          <w:sz w:val="22"/>
          <w:szCs w:val="22"/>
        </w:rPr>
        <w:tab/>
      </w:r>
      <w:r w:rsidRPr="000B3F30">
        <w:rPr>
          <w:sz w:val="22"/>
          <w:szCs w:val="22"/>
        </w:rPr>
        <w:tab/>
        <w:t>...................................</w:t>
      </w:r>
    </w:p>
    <w:p w14:paraId="4371D53F" w14:textId="71149D44" w:rsidR="00587956" w:rsidRDefault="00574E9F" w:rsidP="00574E9F">
      <w:pPr>
        <w:ind w:left="1416" w:firstLine="708"/>
      </w:pPr>
      <w:r>
        <w:rPr>
          <w:sz w:val="22"/>
          <w:szCs w:val="22"/>
        </w:rPr>
        <w:lastRenderedPageBreak/>
        <w:t>Pověření členové zastupitelstva MČ Praha 17</w:t>
      </w:r>
      <w:del w:id="0" w:author="Slezáková Libuše, Ing. (ÚMČ Praha 17)" w:date="2023-02-09T08:08:00Z">
        <w:r w:rsidR="00B54722" w:rsidRPr="000B3F30" w:rsidDel="00BE62D6">
          <w:rPr>
            <w:sz w:val="22"/>
            <w:szCs w:val="22"/>
          </w:rPr>
          <w:delText xml:space="preserve">         </w:delText>
        </w:r>
      </w:del>
    </w:p>
    <w:sectPr w:rsidR="00587956" w:rsidSect="00D800B3">
      <w:footerReference w:type="default" r:id="rId8"/>
      <w:pgSz w:w="11906" w:h="16838"/>
      <w:pgMar w:top="1135" w:right="1700" w:bottom="1135" w:left="1417" w:header="708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FD5EA" w14:textId="77777777" w:rsidR="00DC69D8" w:rsidRDefault="00DC69D8">
      <w:r>
        <w:separator/>
      </w:r>
    </w:p>
  </w:endnote>
  <w:endnote w:type="continuationSeparator" w:id="0">
    <w:p w14:paraId="363AD5C3" w14:textId="77777777" w:rsidR="00DC69D8" w:rsidRDefault="00DC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D615" w14:textId="77777777" w:rsidR="00D425F0" w:rsidRDefault="00B54722">
    <w:pPr>
      <w:pStyle w:val="Zpat"/>
      <w:jc w:val="center"/>
    </w:pPr>
    <w:r w:rsidRPr="00D425F0">
      <w:rPr>
        <w:rFonts w:ascii="Calibri" w:hAnsi="Calibri"/>
        <w:bCs/>
        <w:sz w:val="20"/>
        <w:szCs w:val="20"/>
      </w:rPr>
      <w:fldChar w:fldCharType="begin"/>
    </w:r>
    <w:r w:rsidRPr="00D425F0">
      <w:rPr>
        <w:rFonts w:ascii="Calibri" w:hAnsi="Calibri"/>
        <w:bCs/>
        <w:sz w:val="20"/>
        <w:szCs w:val="20"/>
      </w:rPr>
      <w:instrText>PAGE</w:instrText>
    </w:r>
    <w:r w:rsidRPr="00D425F0">
      <w:rPr>
        <w:rFonts w:ascii="Calibri" w:hAnsi="Calibri"/>
        <w:bCs/>
        <w:sz w:val="20"/>
        <w:szCs w:val="20"/>
      </w:rPr>
      <w:fldChar w:fldCharType="separate"/>
    </w:r>
    <w:r w:rsidR="00E25237">
      <w:rPr>
        <w:rFonts w:ascii="Calibri" w:hAnsi="Calibri"/>
        <w:bCs/>
        <w:noProof/>
        <w:sz w:val="20"/>
        <w:szCs w:val="20"/>
      </w:rPr>
      <w:t>6</w:t>
    </w:r>
    <w:r w:rsidRPr="00D425F0">
      <w:rPr>
        <w:rFonts w:ascii="Calibri" w:hAnsi="Calibri"/>
        <w:bCs/>
        <w:sz w:val="20"/>
        <w:szCs w:val="20"/>
      </w:rPr>
      <w:fldChar w:fldCharType="end"/>
    </w:r>
    <w:r w:rsidRPr="00D425F0">
      <w:rPr>
        <w:rFonts w:ascii="Calibri" w:hAnsi="Calibri"/>
        <w:sz w:val="20"/>
        <w:szCs w:val="20"/>
        <w:lang w:val="cs-CZ"/>
      </w:rPr>
      <w:t>/</w:t>
    </w:r>
    <w:r w:rsidRPr="00D425F0">
      <w:rPr>
        <w:rFonts w:ascii="Calibri" w:hAnsi="Calibri"/>
        <w:bCs/>
        <w:sz w:val="20"/>
        <w:szCs w:val="20"/>
      </w:rPr>
      <w:fldChar w:fldCharType="begin"/>
    </w:r>
    <w:r w:rsidRPr="00D425F0">
      <w:rPr>
        <w:rFonts w:ascii="Calibri" w:hAnsi="Calibri"/>
        <w:bCs/>
        <w:sz w:val="20"/>
        <w:szCs w:val="20"/>
      </w:rPr>
      <w:instrText>NUMPAGES</w:instrText>
    </w:r>
    <w:r w:rsidRPr="00D425F0">
      <w:rPr>
        <w:rFonts w:ascii="Calibri" w:hAnsi="Calibri"/>
        <w:bCs/>
        <w:sz w:val="20"/>
        <w:szCs w:val="20"/>
      </w:rPr>
      <w:fldChar w:fldCharType="separate"/>
    </w:r>
    <w:r w:rsidR="00E25237">
      <w:rPr>
        <w:rFonts w:ascii="Calibri" w:hAnsi="Calibri"/>
        <w:bCs/>
        <w:noProof/>
        <w:sz w:val="20"/>
        <w:szCs w:val="20"/>
      </w:rPr>
      <w:t>13</w:t>
    </w:r>
    <w:r w:rsidRPr="00D425F0">
      <w:rPr>
        <w:rFonts w:ascii="Calibri" w:hAnsi="Calibri"/>
        <w:bCs/>
        <w:sz w:val="20"/>
        <w:szCs w:val="20"/>
      </w:rPr>
      <w:fldChar w:fldCharType="end"/>
    </w:r>
  </w:p>
  <w:p w14:paraId="6DBCB453" w14:textId="77777777" w:rsidR="00957848" w:rsidRPr="00621BB5" w:rsidRDefault="00FD1E97" w:rsidP="00621B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7DD1F" w14:textId="77777777" w:rsidR="00DC69D8" w:rsidRDefault="00DC69D8">
      <w:r>
        <w:separator/>
      </w:r>
    </w:p>
  </w:footnote>
  <w:footnote w:type="continuationSeparator" w:id="0">
    <w:p w14:paraId="441E4964" w14:textId="77777777" w:rsidR="00DC69D8" w:rsidRDefault="00DC6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7CB0"/>
    <w:multiLevelType w:val="hybridMultilevel"/>
    <w:tmpl w:val="BB3A3C0A"/>
    <w:lvl w:ilvl="0" w:tplc="6604298E">
      <w:numFmt w:val="bullet"/>
      <w:lvlText w:val="•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664406"/>
    <w:multiLevelType w:val="hybridMultilevel"/>
    <w:tmpl w:val="4D88F3C2"/>
    <w:lvl w:ilvl="0" w:tplc="05D4F6A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637D6D"/>
    <w:multiLevelType w:val="hybridMultilevel"/>
    <w:tmpl w:val="2CA04978"/>
    <w:lvl w:ilvl="0" w:tplc="DC66F8E0">
      <w:start w:val="2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8B3DEE"/>
    <w:multiLevelType w:val="hybridMultilevel"/>
    <w:tmpl w:val="07405D4E"/>
    <w:lvl w:ilvl="0" w:tplc="05D4F6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749"/>
    <w:multiLevelType w:val="hybridMultilevel"/>
    <w:tmpl w:val="188AB684"/>
    <w:lvl w:ilvl="0" w:tplc="DC66F8E0">
      <w:start w:val="2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27F3A96"/>
    <w:multiLevelType w:val="hybridMultilevel"/>
    <w:tmpl w:val="E610807E"/>
    <w:lvl w:ilvl="0" w:tplc="04CED110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D56AE4"/>
    <w:multiLevelType w:val="hybridMultilevel"/>
    <w:tmpl w:val="CFF6C35E"/>
    <w:lvl w:ilvl="0" w:tplc="0405000F">
      <w:start w:val="1"/>
      <w:numFmt w:val="decimal"/>
      <w:lvlText w:val="%1."/>
      <w:lvlJc w:val="left"/>
      <w:pPr>
        <w:ind w:left="2133" w:hanging="360"/>
      </w:pPr>
    </w:lvl>
    <w:lvl w:ilvl="1" w:tplc="04050019" w:tentative="1">
      <w:start w:val="1"/>
      <w:numFmt w:val="lowerLetter"/>
      <w:lvlText w:val="%2."/>
      <w:lvlJc w:val="left"/>
      <w:pPr>
        <w:ind w:left="2853" w:hanging="360"/>
      </w:pPr>
    </w:lvl>
    <w:lvl w:ilvl="2" w:tplc="0405001B" w:tentative="1">
      <w:start w:val="1"/>
      <w:numFmt w:val="lowerRoman"/>
      <w:lvlText w:val="%3."/>
      <w:lvlJc w:val="right"/>
      <w:pPr>
        <w:ind w:left="3573" w:hanging="180"/>
      </w:pPr>
    </w:lvl>
    <w:lvl w:ilvl="3" w:tplc="0405000F" w:tentative="1">
      <w:start w:val="1"/>
      <w:numFmt w:val="decimal"/>
      <w:lvlText w:val="%4."/>
      <w:lvlJc w:val="left"/>
      <w:pPr>
        <w:ind w:left="4293" w:hanging="360"/>
      </w:pPr>
    </w:lvl>
    <w:lvl w:ilvl="4" w:tplc="04050019" w:tentative="1">
      <w:start w:val="1"/>
      <w:numFmt w:val="lowerLetter"/>
      <w:lvlText w:val="%5."/>
      <w:lvlJc w:val="left"/>
      <w:pPr>
        <w:ind w:left="5013" w:hanging="360"/>
      </w:pPr>
    </w:lvl>
    <w:lvl w:ilvl="5" w:tplc="0405001B" w:tentative="1">
      <w:start w:val="1"/>
      <w:numFmt w:val="lowerRoman"/>
      <w:lvlText w:val="%6."/>
      <w:lvlJc w:val="right"/>
      <w:pPr>
        <w:ind w:left="5733" w:hanging="180"/>
      </w:pPr>
    </w:lvl>
    <w:lvl w:ilvl="6" w:tplc="0405000F" w:tentative="1">
      <w:start w:val="1"/>
      <w:numFmt w:val="decimal"/>
      <w:lvlText w:val="%7."/>
      <w:lvlJc w:val="left"/>
      <w:pPr>
        <w:ind w:left="6453" w:hanging="360"/>
      </w:pPr>
    </w:lvl>
    <w:lvl w:ilvl="7" w:tplc="04050019" w:tentative="1">
      <w:start w:val="1"/>
      <w:numFmt w:val="lowerLetter"/>
      <w:lvlText w:val="%8."/>
      <w:lvlJc w:val="left"/>
      <w:pPr>
        <w:ind w:left="7173" w:hanging="360"/>
      </w:pPr>
    </w:lvl>
    <w:lvl w:ilvl="8" w:tplc="0405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7" w15:restartNumberingAfterBreak="0">
    <w:nsid w:val="16723698"/>
    <w:multiLevelType w:val="multilevel"/>
    <w:tmpl w:val="4C443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2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69A455E"/>
    <w:multiLevelType w:val="hybridMultilevel"/>
    <w:tmpl w:val="B9C65E2C"/>
    <w:lvl w:ilvl="0" w:tplc="DC66F8E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B7B0C"/>
    <w:multiLevelType w:val="hybridMultilevel"/>
    <w:tmpl w:val="A2204660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CD42327"/>
    <w:multiLevelType w:val="multilevel"/>
    <w:tmpl w:val="85E41AE0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D881372"/>
    <w:multiLevelType w:val="multilevel"/>
    <w:tmpl w:val="DF5C6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B6524B"/>
    <w:multiLevelType w:val="multilevel"/>
    <w:tmpl w:val="DB98C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  <w:i w:val="0"/>
      </w:rPr>
    </w:lvl>
  </w:abstractNum>
  <w:abstractNum w:abstractNumId="13" w15:restartNumberingAfterBreak="0">
    <w:nsid w:val="21520E6C"/>
    <w:multiLevelType w:val="multilevel"/>
    <w:tmpl w:val="9288E98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2D4DAF"/>
    <w:multiLevelType w:val="hybridMultilevel"/>
    <w:tmpl w:val="FBB4B2CE"/>
    <w:lvl w:ilvl="0" w:tplc="05D4F6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8685D"/>
    <w:multiLevelType w:val="hybridMultilevel"/>
    <w:tmpl w:val="8E328990"/>
    <w:lvl w:ilvl="0" w:tplc="50DA39E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7893A48"/>
    <w:multiLevelType w:val="multilevel"/>
    <w:tmpl w:val="8910CC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ind w:left="703" w:hanging="703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1714441"/>
    <w:multiLevelType w:val="hybridMultilevel"/>
    <w:tmpl w:val="4E9E814E"/>
    <w:lvl w:ilvl="0" w:tplc="05D4F6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0446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2A6901"/>
    <w:multiLevelType w:val="hybridMultilevel"/>
    <w:tmpl w:val="F70C1712"/>
    <w:lvl w:ilvl="0" w:tplc="DC66F8E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C66F8E0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16685"/>
    <w:multiLevelType w:val="multilevel"/>
    <w:tmpl w:val="8AFE9C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861380"/>
    <w:multiLevelType w:val="hybridMultilevel"/>
    <w:tmpl w:val="734454BC"/>
    <w:lvl w:ilvl="0" w:tplc="DC66F8E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D45363"/>
    <w:multiLevelType w:val="singleLevel"/>
    <w:tmpl w:val="DC66F8E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4C745260"/>
    <w:multiLevelType w:val="multilevel"/>
    <w:tmpl w:val="4A4499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11.%2."/>
      <w:lvlJc w:val="left"/>
      <w:pPr>
        <w:ind w:left="703" w:hanging="703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D394E69"/>
    <w:multiLevelType w:val="hybridMultilevel"/>
    <w:tmpl w:val="744C02EE"/>
    <w:lvl w:ilvl="0" w:tplc="C7DA915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E3F0C79"/>
    <w:multiLevelType w:val="multilevel"/>
    <w:tmpl w:val="450EB404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ED21107"/>
    <w:multiLevelType w:val="hybridMultilevel"/>
    <w:tmpl w:val="CFF6C35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15744B7"/>
    <w:multiLevelType w:val="hybridMultilevel"/>
    <w:tmpl w:val="A7B659C0"/>
    <w:lvl w:ilvl="0" w:tplc="05D4F6A2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2E97D1D"/>
    <w:multiLevelType w:val="multilevel"/>
    <w:tmpl w:val="1352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3B9364A"/>
    <w:multiLevelType w:val="hybridMultilevel"/>
    <w:tmpl w:val="7FFA01B2"/>
    <w:lvl w:ilvl="0" w:tplc="F4366C5C">
      <w:numFmt w:val="bullet"/>
      <w:lvlText w:val="•"/>
      <w:lvlJc w:val="left"/>
      <w:pPr>
        <w:ind w:left="92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5BB1646F"/>
    <w:multiLevelType w:val="multilevel"/>
    <w:tmpl w:val="C39CCCD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C597A4C"/>
    <w:multiLevelType w:val="multilevel"/>
    <w:tmpl w:val="2E58424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CE625BE"/>
    <w:multiLevelType w:val="multilevel"/>
    <w:tmpl w:val="49A0E066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33" w15:restartNumberingAfterBreak="0">
    <w:nsid w:val="5DC63CE0"/>
    <w:multiLevelType w:val="singleLevel"/>
    <w:tmpl w:val="DC66F8E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E246521"/>
    <w:multiLevelType w:val="multilevel"/>
    <w:tmpl w:val="98F8F6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28F51D9"/>
    <w:multiLevelType w:val="multilevel"/>
    <w:tmpl w:val="6158F0FE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422329C"/>
    <w:multiLevelType w:val="singleLevel"/>
    <w:tmpl w:val="DC66F8E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D384432"/>
    <w:multiLevelType w:val="hybridMultilevel"/>
    <w:tmpl w:val="D2405C2E"/>
    <w:lvl w:ilvl="0" w:tplc="DC66F8E0">
      <w:start w:val="2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D6A3CA7"/>
    <w:multiLevelType w:val="singleLevel"/>
    <w:tmpl w:val="DC66F8E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E3D6B2F"/>
    <w:multiLevelType w:val="multilevel"/>
    <w:tmpl w:val="6804D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0C3490E"/>
    <w:multiLevelType w:val="multilevel"/>
    <w:tmpl w:val="EA2E9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2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54A6F24"/>
    <w:multiLevelType w:val="multilevel"/>
    <w:tmpl w:val="1B668E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5957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9A0ECF"/>
    <w:multiLevelType w:val="multilevel"/>
    <w:tmpl w:val="908E226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8AA63F4"/>
    <w:multiLevelType w:val="hybridMultilevel"/>
    <w:tmpl w:val="EE3AE8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B066B"/>
    <w:multiLevelType w:val="multilevel"/>
    <w:tmpl w:val="9F5ABA1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6" w15:restartNumberingAfterBreak="0">
    <w:nsid w:val="7EA30D4D"/>
    <w:multiLevelType w:val="hybridMultilevel"/>
    <w:tmpl w:val="BF6ABF32"/>
    <w:lvl w:ilvl="0" w:tplc="DE3420B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307928093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019903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8724955">
    <w:abstractNumId w:val="22"/>
  </w:num>
  <w:num w:numId="4" w16cid:durableId="46408487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4456487">
    <w:abstractNumId w:val="33"/>
  </w:num>
  <w:num w:numId="6" w16cid:durableId="6669031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023545">
    <w:abstractNumId w:val="38"/>
  </w:num>
  <w:num w:numId="8" w16cid:durableId="1621034563">
    <w:abstractNumId w:val="36"/>
  </w:num>
  <w:num w:numId="9" w16cid:durableId="1516533669">
    <w:abstractNumId w:val="1"/>
  </w:num>
  <w:num w:numId="10" w16cid:durableId="498732403">
    <w:abstractNumId w:val="43"/>
  </w:num>
  <w:num w:numId="11" w16cid:durableId="821119210">
    <w:abstractNumId w:val="35"/>
  </w:num>
  <w:num w:numId="12" w16cid:durableId="299116904">
    <w:abstractNumId w:val="15"/>
  </w:num>
  <w:num w:numId="13" w16cid:durableId="176694391">
    <w:abstractNumId w:val="32"/>
  </w:num>
  <w:num w:numId="14" w16cid:durableId="2114132894">
    <w:abstractNumId w:val="10"/>
  </w:num>
  <w:num w:numId="15" w16cid:durableId="882057780">
    <w:abstractNumId w:val="30"/>
  </w:num>
  <w:num w:numId="16" w16cid:durableId="626936393">
    <w:abstractNumId w:val="34"/>
  </w:num>
  <w:num w:numId="17" w16cid:durableId="762995552">
    <w:abstractNumId w:val="24"/>
  </w:num>
  <w:num w:numId="18" w16cid:durableId="1002047503">
    <w:abstractNumId w:val="13"/>
  </w:num>
  <w:num w:numId="19" w16cid:durableId="1873766289">
    <w:abstractNumId w:val="31"/>
  </w:num>
  <w:num w:numId="20" w16cid:durableId="1156262118">
    <w:abstractNumId w:val="41"/>
  </w:num>
  <w:num w:numId="21" w16cid:durableId="1205024193">
    <w:abstractNumId w:val="8"/>
  </w:num>
  <w:num w:numId="22" w16cid:durableId="643464787">
    <w:abstractNumId w:val="11"/>
  </w:num>
  <w:num w:numId="23" w16cid:durableId="1495536298">
    <w:abstractNumId w:val="12"/>
  </w:num>
  <w:num w:numId="24" w16cid:durableId="1248029469">
    <w:abstractNumId w:val="46"/>
  </w:num>
  <w:num w:numId="25" w16cid:durableId="498739653">
    <w:abstractNumId w:val="42"/>
  </w:num>
  <w:num w:numId="26" w16cid:durableId="1032068981">
    <w:abstractNumId w:val="18"/>
  </w:num>
  <w:num w:numId="27" w16cid:durableId="452673870">
    <w:abstractNumId w:val="14"/>
  </w:num>
  <w:num w:numId="28" w16cid:durableId="1433554811">
    <w:abstractNumId w:val="2"/>
  </w:num>
  <w:num w:numId="29" w16cid:durableId="86732177">
    <w:abstractNumId w:val="3"/>
  </w:num>
  <w:num w:numId="30" w16cid:durableId="1209028786">
    <w:abstractNumId w:val="17"/>
  </w:num>
  <w:num w:numId="31" w16cid:durableId="465857157">
    <w:abstractNumId w:val="27"/>
  </w:num>
  <w:num w:numId="32" w16cid:durableId="1885369241">
    <w:abstractNumId w:val="19"/>
  </w:num>
  <w:num w:numId="33" w16cid:durableId="1249583911">
    <w:abstractNumId w:val="20"/>
  </w:num>
  <w:num w:numId="34" w16cid:durableId="719089064">
    <w:abstractNumId w:val="37"/>
  </w:num>
  <w:num w:numId="35" w16cid:durableId="2110664164">
    <w:abstractNumId w:val="28"/>
  </w:num>
  <w:num w:numId="36" w16cid:durableId="1170676999">
    <w:abstractNumId w:val="40"/>
  </w:num>
  <w:num w:numId="37" w16cid:durableId="2107845748">
    <w:abstractNumId w:val="39"/>
  </w:num>
  <w:num w:numId="38" w16cid:durableId="43263622">
    <w:abstractNumId w:val="7"/>
  </w:num>
  <w:num w:numId="39" w16cid:durableId="1065487878">
    <w:abstractNumId w:val="4"/>
  </w:num>
  <w:num w:numId="40" w16cid:durableId="1725913342">
    <w:abstractNumId w:val="16"/>
  </w:num>
  <w:num w:numId="41" w16cid:durableId="1448549783">
    <w:abstractNumId w:val="23"/>
  </w:num>
  <w:num w:numId="42" w16cid:durableId="778646125">
    <w:abstractNumId w:val="44"/>
  </w:num>
  <w:num w:numId="43" w16cid:durableId="483352061">
    <w:abstractNumId w:val="0"/>
  </w:num>
  <w:num w:numId="44" w16cid:durableId="625359544">
    <w:abstractNumId w:val="9"/>
  </w:num>
  <w:num w:numId="45" w16cid:durableId="33122460">
    <w:abstractNumId w:val="29"/>
  </w:num>
  <w:num w:numId="46" w16cid:durableId="313995611">
    <w:abstractNumId w:val="26"/>
  </w:num>
  <w:num w:numId="47" w16cid:durableId="526061682">
    <w:abstractNumId w:val="6"/>
  </w:num>
  <w:num w:numId="48" w16cid:durableId="1749113636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lezáková Libuše, Ing. (ÚMČ Praha 17)">
    <w15:presenceInfo w15:providerId="None" w15:userId="Slezáková Libuše, Ing. (ÚMČ Praha 17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722"/>
    <w:rsid w:val="00007B39"/>
    <w:rsid w:val="000265DF"/>
    <w:rsid w:val="002E7704"/>
    <w:rsid w:val="00422A27"/>
    <w:rsid w:val="004255EE"/>
    <w:rsid w:val="004456C0"/>
    <w:rsid w:val="004522AE"/>
    <w:rsid w:val="005632AE"/>
    <w:rsid w:val="00574E9F"/>
    <w:rsid w:val="00587956"/>
    <w:rsid w:val="006008DF"/>
    <w:rsid w:val="00663CF0"/>
    <w:rsid w:val="006B0E90"/>
    <w:rsid w:val="00767239"/>
    <w:rsid w:val="007C6607"/>
    <w:rsid w:val="00804518"/>
    <w:rsid w:val="009B0390"/>
    <w:rsid w:val="00AD1218"/>
    <w:rsid w:val="00AD2F52"/>
    <w:rsid w:val="00AD5EE6"/>
    <w:rsid w:val="00B54722"/>
    <w:rsid w:val="00B96FD1"/>
    <w:rsid w:val="00BE62D6"/>
    <w:rsid w:val="00BF626B"/>
    <w:rsid w:val="00CA74F8"/>
    <w:rsid w:val="00CB415D"/>
    <w:rsid w:val="00DA6FCF"/>
    <w:rsid w:val="00DC69D8"/>
    <w:rsid w:val="00E10DEC"/>
    <w:rsid w:val="00E25237"/>
    <w:rsid w:val="00E9729F"/>
    <w:rsid w:val="00EB0F58"/>
    <w:rsid w:val="00F05421"/>
    <w:rsid w:val="00F410BC"/>
    <w:rsid w:val="00FD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912FBF0"/>
  <w15:chartTrackingRefBased/>
  <w15:docId w15:val="{B553A270-5FB3-428D-839B-047C892A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4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547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B54722"/>
    <w:pPr>
      <w:keepNext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54722"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54722"/>
    <w:pPr>
      <w:keepNext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B54722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qFormat/>
    <w:rsid w:val="00B54722"/>
    <w:pPr>
      <w:keepNext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B54722"/>
    <w:pPr>
      <w:keepNext/>
      <w:ind w:left="720"/>
      <w:outlineLvl w:val="6"/>
    </w:pPr>
    <w:rPr>
      <w:rFonts w:ascii="Calibri" w:hAnsi="Calibri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472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rsid w:val="00B5472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B5472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B5472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uiPriority w:val="9"/>
    <w:rsid w:val="00B5472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uiPriority w:val="9"/>
    <w:rsid w:val="00B54722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"/>
    <w:rsid w:val="00B54722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rsid w:val="00B54722"/>
    <w:pPr>
      <w:ind w:left="705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rsid w:val="00B54722"/>
    <w:pPr>
      <w:jc w:val="both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54722"/>
    <w:pPr>
      <w:ind w:left="720"/>
      <w:jc w:val="both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5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547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5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uiPriority w:val="99"/>
    <w:semiHidden/>
    <w:rsid w:val="00B54722"/>
  </w:style>
  <w:style w:type="paragraph" w:styleId="Zkladntext">
    <w:name w:val="Body Text"/>
    <w:basedOn w:val="Normln"/>
    <w:link w:val="ZkladntextChar"/>
    <w:uiPriority w:val="99"/>
    <w:semiHidden/>
    <w:rsid w:val="00B54722"/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rsid w:val="00B54722"/>
    <w:pPr>
      <w:jc w:val="both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47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Zhlav">
    <w:name w:val="header"/>
    <w:basedOn w:val="Normln"/>
    <w:link w:val="ZhlavChar"/>
    <w:uiPriority w:val="99"/>
    <w:rsid w:val="00B547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B5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B54722"/>
    <w:pPr>
      <w:ind w:left="708"/>
    </w:pPr>
  </w:style>
  <w:style w:type="paragraph" w:customStyle="1" w:styleId="a">
    <w:uiPriority w:val="99"/>
    <w:qFormat/>
    <w:rsid w:val="00B54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B54722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5472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547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Bezmezer">
    <w:name w:val="No Spacing"/>
    <w:uiPriority w:val="1"/>
    <w:qFormat/>
    <w:rsid w:val="00B54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semiHidden/>
    <w:rsid w:val="00B5472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4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47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4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47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B547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5472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islovanyodstavec">
    <w:name w:val="cislovany odstavec"/>
    <w:basedOn w:val="Normln"/>
    <w:qFormat/>
    <w:rsid w:val="00B54722"/>
    <w:pPr>
      <w:autoSpaceDE w:val="0"/>
      <w:autoSpaceDN w:val="0"/>
      <w:adjustRightInd w:val="0"/>
      <w:spacing w:before="120" w:line="240" w:lineRule="atLeast"/>
      <w:ind w:left="567" w:hanging="567"/>
      <w:jc w:val="both"/>
    </w:pPr>
    <w:rPr>
      <w:rFonts w:ascii="Arial" w:hAnsi="Arial"/>
      <w:sz w:val="20"/>
      <w:szCs w:val="20"/>
    </w:rPr>
  </w:style>
  <w:style w:type="character" w:customStyle="1" w:styleId="Nevyeenzmnka1">
    <w:name w:val="Nevyřešená zmínka1"/>
    <w:uiPriority w:val="99"/>
    <w:semiHidden/>
    <w:unhideWhenUsed/>
    <w:rsid w:val="00B54722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B54722"/>
    <w:rPr>
      <w:i/>
      <w:iCs/>
    </w:rPr>
  </w:style>
  <w:style w:type="paragraph" w:styleId="Revize">
    <w:name w:val="Revision"/>
    <w:hidden/>
    <w:uiPriority w:val="99"/>
    <w:semiHidden/>
    <w:rsid w:val="00BE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adim.Drmola@Praha17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13</Pages>
  <Words>4623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Slezáková Libuše, Ing. (ÚMČ Praha 17)</dc:creator>
  <cp:keywords/>
  <dc:description/>
  <cp:lastModifiedBy>Slezáková Libuše, Ing. (ÚMČ Praha 17)</cp:lastModifiedBy>
  <cp:revision>18</cp:revision>
  <cp:lastPrinted>2023-02-27T12:36:00Z</cp:lastPrinted>
  <dcterms:created xsi:type="dcterms:W3CDTF">2023-01-30T13:51:00Z</dcterms:created>
  <dcterms:modified xsi:type="dcterms:W3CDTF">2023-05-17T08:55:00Z</dcterms:modified>
</cp:coreProperties>
</file>